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0B799A8D"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0DEE1E6E">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DEE1E6E">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DEE1E6E">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B7BC1" w:rsidRPr="007E0B31" w14:paraId="4D95138A" w14:textId="77777777" w:rsidTr="0DEE1E6E">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21919233" w14:textId="77777777" w:rsidR="00BB7BC1" w:rsidRDefault="00BB7BC1" w:rsidP="003B0DFA">
            <w:pPr>
              <w:rPr>
                <w:rFonts w:cs="Arial"/>
                <w:b/>
              </w:rPr>
            </w:pPr>
          </w:p>
          <w:p w14:paraId="3B59B239" w14:textId="77777777" w:rsidR="009E636C" w:rsidRPr="009E636C" w:rsidRDefault="009E636C" w:rsidP="009E636C">
            <w:pPr>
              <w:rPr>
                <w:rFonts w:cs="Arial"/>
              </w:rPr>
            </w:pPr>
          </w:p>
          <w:p w14:paraId="3C11FF80" w14:textId="77777777" w:rsidR="009E636C" w:rsidRPr="009E636C" w:rsidRDefault="009E636C" w:rsidP="009E636C">
            <w:pPr>
              <w:rPr>
                <w:rFonts w:cs="Arial"/>
              </w:rPr>
            </w:pPr>
          </w:p>
          <w:p w14:paraId="6BA176A7" w14:textId="77777777" w:rsidR="009E636C" w:rsidRPr="009E636C" w:rsidRDefault="009E636C" w:rsidP="009E636C">
            <w:pPr>
              <w:rPr>
                <w:rFonts w:cs="Arial"/>
              </w:rPr>
            </w:pPr>
          </w:p>
          <w:p w14:paraId="5CA9520D" w14:textId="77777777" w:rsidR="009E636C" w:rsidRPr="009E636C" w:rsidRDefault="009E636C" w:rsidP="009E636C">
            <w:pPr>
              <w:rPr>
                <w:rFonts w:cs="Arial"/>
              </w:rPr>
            </w:pPr>
          </w:p>
          <w:p w14:paraId="13AD33D2" w14:textId="77777777" w:rsidR="009E636C" w:rsidRPr="009E636C" w:rsidRDefault="009E636C" w:rsidP="009E636C">
            <w:pPr>
              <w:rPr>
                <w:rFonts w:cs="Arial"/>
              </w:rPr>
            </w:pPr>
          </w:p>
          <w:p w14:paraId="6A74D5C2" w14:textId="77777777" w:rsidR="009E636C" w:rsidRPr="009E636C" w:rsidRDefault="009E636C" w:rsidP="009E636C">
            <w:pPr>
              <w:rPr>
                <w:rFonts w:cs="Arial"/>
              </w:rPr>
            </w:pPr>
          </w:p>
          <w:p w14:paraId="7543A37D" w14:textId="77777777" w:rsidR="009E636C" w:rsidRPr="009E636C" w:rsidRDefault="009E636C" w:rsidP="009E636C">
            <w:pPr>
              <w:rPr>
                <w:rFonts w:cs="Arial"/>
              </w:rPr>
            </w:pPr>
          </w:p>
          <w:p w14:paraId="4AE7B6E2" w14:textId="77777777" w:rsidR="009E636C" w:rsidRPr="009E636C" w:rsidRDefault="009E636C" w:rsidP="009E636C">
            <w:pPr>
              <w:rPr>
                <w:rFonts w:cs="Arial"/>
              </w:rPr>
            </w:pPr>
          </w:p>
          <w:p w14:paraId="1745DD37" w14:textId="77777777" w:rsidR="009E636C" w:rsidRPr="009E636C" w:rsidRDefault="009E636C" w:rsidP="009E636C">
            <w:pPr>
              <w:rPr>
                <w:rFonts w:cs="Arial"/>
              </w:rPr>
            </w:pPr>
          </w:p>
          <w:p w14:paraId="4BA5BF1D" w14:textId="77777777" w:rsidR="009E636C" w:rsidRPr="009E636C" w:rsidRDefault="009E636C" w:rsidP="009E636C">
            <w:pPr>
              <w:rPr>
                <w:rFonts w:cs="Arial"/>
              </w:rPr>
            </w:pPr>
          </w:p>
          <w:p w14:paraId="42BB4C3C" w14:textId="77777777" w:rsidR="009E636C" w:rsidRPr="009E636C" w:rsidRDefault="009E636C" w:rsidP="009E636C">
            <w:pPr>
              <w:rPr>
                <w:rFonts w:cs="Arial"/>
              </w:rPr>
            </w:pPr>
          </w:p>
          <w:p w14:paraId="119EB514" w14:textId="77777777" w:rsidR="009E636C" w:rsidRPr="009E636C" w:rsidRDefault="009E636C" w:rsidP="009E636C">
            <w:pPr>
              <w:rPr>
                <w:rFonts w:cs="Arial"/>
              </w:rPr>
            </w:pPr>
          </w:p>
          <w:p w14:paraId="50A89025" w14:textId="77777777" w:rsidR="009E636C" w:rsidRPr="009E636C" w:rsidRDefault="009E636C" w:rsidP="009E636C">
            <w:pPr>
              <w:rPr>
                <w:rFonts w:cs="Arial"/>
              </w:rPr>
            </w:pPr>
          </w:p>
          <w:p w14:paraId="60B2B0BE" w14:textId="77777777" w:rsidR="009E636C" w:rsidRPr="009E636C" w:rsidRDefault="009E636C" w:rsidP="009E636C">
            <w:pPr>
              <w:rPr>
                <w:rFonts w:cs="Arial"/>
              </w:rPr>
            </w:pPr>
          </w:p>
          <w:p w14:paraId="46A6C6C8" w14:textId="77777777" w:rsidR="009E636C" w:rsidRPr="009E636C" w:rsidRDefault="009E636C" w:rsidP="009E636C">
            <w:pPr>
              <w:rPr>
                <w:rFonts w:cs="Arial"/>
              </w:rPr>
            </w:pPr>
          </w:p>
          <w:p w14:paraId="26A66912" w14:textId="77777777" w:rsidR="009E636C" w:rsidRPr="009E636C" w:rsidRDefault="009E636C" w:rsidP="009E636C">
            <w:pPr>
              <w:rPr>
                <w:rFonts w:cs="Arial"/>
              </w:rPr>
            </w:pPr>
          </w:p>
          <w:p w14:paraId="47C83E27" w14:textId="77777777" w:rsidR="009E636C" w:rsidRPr="009E636C" w:rsidRDefault="009E636C" w:rsidP="009E636C">
            <w:pPr>
              <w:rPr>
                <w:rFonts w:cs="Arial"/>
              </w:rPr>
            </w:pPr>
          </w:p>
          <w:p w14:paraId="2DEE979F" w14:textId="77777777" w:rsidR="009E636C" w:rsidRPr="009E636C" w:rsidRDefault="009E636C" w:rsidP="009E636C">
            <w:pPr>
              <w:rPr>
                <w:rFonts w:cs="Arial"/>
              </w:rPr>
            </w:pPr>
          </w:p>
          <w:p w14:paraId="44A173E6" w14:textId="77777777" w:rsidR="009E636C" w:rsidRPr="009E636C" w:rsidRDefault="009E636C" w:rsidP="009E636C">
            <w:pPr>
              <w:rPr>
                <w:rFonts w:cs="Arial"/>
              </w:rPr>
            </w:pPr>
          </w:p>
          <w:p w14:paraId="61C07A96" w14:textId="77777777" w:rsidR="009E636C" w:rsidRPr="009E636C" w:rsidRDefault="009E636C" w:rsidP="009E636C">
            <w:pPr>
              <w:rPr>
                <w:rFonts w:cs="Arial"/>
              </w:rPr>
            </w:pPr>
          </w:p>
          <w:p w14:paraId="1A3932BC" w14:textId="77777777" w:rsidR="009E636C" w:rsidRPr="009E636C" w:rsidRDefault="009E636C" w:rsidP="009E636C">
            <w:pPr>
              <w:rPr>
                <w:rFonts w:cs="Arial"/>
              </w:rPr>
            </w:pPr>
          </w:p>
          <w:p w14:paraId="2BEF4013" w14:textId="77777777" w:rsidR="009E636C" w:rsidRPr="009E636C" w:rsidRDefault="009E636C" w:rsidP="009E636C">
            <w:pPr>
              <w:rPr>
                <w:rFonts w:cs="Arial"/>
              </w:rPr>
            </w:pPr>
          </w:p>
          <w:p w14:paraId="2165C29C" w14:textId="77777777" w:rsidR="009E636C" w:rsidRPr="009E636C" w:rsidRDefault="009E636C" w:rsidP="009E636C">
            <w:pPr>
              <w:rPr>
                <w:rFonts w:cs="Arial"/>
              </w:rPr>
            </w:pPr>
          </w:p>
          <w:p w14:paraId="69FA3154" w14:textId="77777777"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77777777" w:rsidR="008C14E7" w:rsidRPr="008C14E7" w:rsidRDefault="008C14E7" w:rsidP="008C14E7"/>
          <w:p w14:paraId="366B376B" w14:textId="77777777" w:rsidR="008C14E7" w:rsidRPr="008C14E7" w:rsidRDefault="008C14E7" w:rsidP="008C14E7"/>
          <w:p w14:paraId="2504AE71" w14:textId="77777777" w:rsidR="008C14E7" w:rsidRPr="008C14E7" w:rsidRDefault="008C14E7" w:rsidP="008C14E7"/>
          <w:p w14:paraId="374C2894" w14:textId="77777777" w:rsidR="008C14E7" w:rsidRPr="008C14E7" w:rsidRDefault="008C14E7" w:rsidP="008C14E7"/>
          <w:p w14:paraId="26719C86" w14:textId="77777777" w:rsidR="008C14E7" w:rsidRPr="008C14E7" w:rsidRDefault="008C14E7" w:rsidP="008C14E7"/>
          <w:p w14:paraId="4C7FF55A" w14:textId="77777777" w:rsidR="008C14E7" w:rsidRPr="008C14E7" w:rsidRDefault="008C14E7" w:rsidP="008C14E7"/>
          <w:p w14:paraId="2E8D02ED" w14:textId="77777777" w:rsidR="008C14E7" w:rsidRPr="008C14E7" w:rsidRDefault="008C14E7" w:rsidP="008C14E7"/>
          <w:p w14:paraId="4EDDE291" w14:textId="77777777" w:rsidR="008C14E7" w:rsidRPr="008C14E7" w:rsidRDefault="008C14E7" w:rsidP="008C14E7"/>
          <w:p w14:paraId="723A5550" w14:textId="77777777" w:rsidR="008C14E7" w:rsidRPr="008C14E7" w:rsidRDefault="008C14E7" w:rsidP="008C14E7"/>
          <w:p w14:paraId="52A2FB55" w14:textId="77777777" w:rsidR="008C14E7" w:rsidRPr="008C14E7" w:rsidRDefault="008C14E7" w:rsidP="008C14E7"/>
          <w:p w14:paraId="39265F37" w14:textId="77777777" w:rsidR="008C14E7" w:rsidRPr="008C14E7" w:rsidRDefault="008C14E7" w:rsidP="008C14E7"/>
          <w:p w14:paraId="27C558FD" w14:textId="77777777" w:rsidR="008C14E7" w:rsidRPr="008C14E7" w:rsidRDefault="008C14E7" w:rsidP="008C14E7"/>
          <w:p w14:paraId="16B0865E" w14:textId="77777777" w:rsidR="008C14E7" w:rsidRPr="008C14E7" w:rsidRDefault="008C14E7" w:rsidP="008C14E7"/>
          <w:p w14:paraId="0E3C8445" w14:textId="77777777" w:rsidR="008C14E7" w:rsidRPr="008C14E7" w:rsidRDefault="008C14E7" w:rsidP="008C14E7"/>
          <w:p w14:paraId="36B737DD" w14:textId="77777777" w:rsidR="008C14E7" w:rsidRPr="008C14E7" w:rsidRDefault="008C14E7" w:rsidP="008C14E7"/>
          <w:p w14:paraId="10BEFC27" w14:textId="77777777" w:rsidR="008C14E7" w:rsidRPr="008C14E7" w:rsidRDefault="008C14E7" w:rsidP="008C14E7"/>
          <w:p w14:paraId="5CC8B7FF" w14:textId="77777777" w:rsidR="008C14E7" w:rsidRPr="008C14E7" w:rsidRDefault="008C14E7" w:rsidP="008C14E7"/>
          <w:p w14:paraId="27A100BD" w14:textId="77777777" w:rsidR="008C14E7" w:rsidRPr="008C14E7" w:rsidRDefault="008C14E7" w:rsidP="008C14E7"/>
          <w:p w14:paraId="0BC48D31" w14:textId="77777777" w:rsidR="008C14E7" w:rsidRPr="008C14E7" w:rsidRDefault="008C14E7" w:rsidP="008C14E7"/>
          <w:p w14:paraId="75B55D40" w14:textId="77777777" w:rsidR="008C14E7" w:rsidRPr="008C14E7" w:rsidRDefault="008C14E7" w:rsidP="008C14E7"/>
          <w:p w14:paraId="7D7C19F6" w14:textId="77777777" w:rsidR="008C14E7" w:rsidRPr="008C14E7" w:rsidRDefault="008C14E7" w:rsidP="008C14E7"/>
          <w:p w14:paraId="2D185233" w14:textId="77777777" w:rsidR="008C14E7" w:rsidRPr="008C14E7" w:rsidRDefault="008C14E7" w:rsidP="008C14E7"/>
          <w:p w14:paraId="07532AC8" w14:textId="77777777" w:rsidR="008C14E7" w:rsidRPr="008C14E7" w:rsidRDefault="008C14E7" w:rsidP="008C14E7"/>
          <w:p w14:paraId="4A404D58" w14:textId="77777777" w:rsidR="008C14E7" w:rsidRPr="008C14E7" w:rsidRDefault="008C14E7" w:rsidP="008C14E7"/>
          <w:p w14:paraId="099A2D62" w14:textId="77777777"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0DEE1E6E">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77777777" w:rsidR="009E636C" w:rsidRPr="009E636C" w:rsidRDefault="009E636C" w:rsidP="009E636C"/>
          <w:p w14:paraId="0FA8170E" w14:textId="77777777" w:rsidR="009E636C" w:rsidRPr="009E636C" w:rsidRDefault="009E636C" w:rsidP="009E636C"/>
          <w:p w14:paraId="2FFEA2A1" w14:textId="77777777" w:rsidR="009E636C" w:rsidRPr="009E636C" w:rsidRDefault="009E636C" w:rsidP="009E636C"/>
          <w:p w14:paraId="7F8A47EB" w14:textId="77777777" w:rsidR="009E636C" w:rsidRPr="009E636C" w:rsidRDefault="009E636C" w:rsidP="009E636C"/>
          <w:p w14:paraId="539A5815" w14:textId="77777777" w:rsidR="009E636C" w:rsidRPr="009E636C" w:rsidRDefault="009E636C" w:rsidP="009E636C"/>
          <w:p w14:paraId="0EC18A57" w14:textId="77777777" w:rsidR="009E636C" w:rsidRPr="009E636C" w:rsidRDefault="009E636C" w:rsidP="009E636C"/>
          <w:p w14:paraId="329FCDB3" w14:textId="77777777" w:rsidR="009E636C" w:rsidRPr="009E636C" w:rsidRDefault="009E636C" w:rsidP="009E636C"/>
          <w:p w14:paraId="09860099" w14:textId="77777777" w:rsidR="009E636C" w:rsidRPr="009E636C" w:rsidRDefault="009E636C" w:rsidP="009E636C"/>
          <w:p w14:paraId="2B6CB37B" w14:textId="77777777" w:rsidR="009E636C" w:rsidRPr="009E636C" w:rsidRDefault="009E636C" w:rsidP="009E636C"/>
          <w:p w14:paraId="7EDEA2A9" w14:textId="77777777" w:rsidR="009E636C" w:rsidRPr="009E636C" w:rsidRDefault="009E636C" w:rsidP="009E636C"/>
          <w:p w14:paraId="7F30EAB1" w14:textId="77777777" w:rsidR="009E636C" w:rsidRPr="009E636C" w:rsidRDefault="009E636C" w:rsidP="009E636C"/>
          <w:p w14:paraId="633994AF" w14:textId="77777777" w:rsidR="009E636C" w:rsidRPr="009E636C" w:rsidRDefault="009E636C" w:rsidP="009E636C"/>
          <w:p w14:paraId="1F7F424E" w14:textId="77777777" w:rsidR="009E636C" w:rsidRPr="009E636C" w:rsidRDefault="009E636C" w:rsidP="009E636C"/>
          <w:p w14:paraId="0277F709" w14:textId="77777777" w:rsidR="009E636C" w:rsidRPr="009E636C" w:rsidRDefault="009E636C" w:rsidP="009E636C"/>
          <w:p w14:paraId="4E55CA8B" w14:textId="77777777" w:rsidR="009E636C" w:rsidRPr="009E636C" w:rsidRDefault="009E636C" w:rsidP="009E636C"/>
          <w:p w14:paraId="0736BBEC" w14:textId="77777777" w:rsidR="009E636C" w:rsidRPr="009E636C" w:rsidRDefault="009E636C" w:rsidP="009E636C"/>
          <w:p w14:paraId="34BA0D8F" w14:textId="77777777" w:rsidR="009E636C" w:rsidRPr="009E636C" w:rsidRDefault="009E636C" w:rsidP="009E636C"/>
          <w:p w14:paraId="7F2715F6" w14:textId="77777777" w:rsidR="009E636C" w:rsidRPr="009E636C" w:rsidRDefault="009E636C" w:rsidP="009E636C"/>
          <w:p w14:paraId="3C4D2F3C" w14:textId="77777777" w:rsidR="009E636C" w:rsidRPr="009E636C" w:rsidRDefault="009E636C" w:rsidP="009E636C"/>
          <w:p w14:paraId="14EC6528" w14:textId="77777777" w:rsidR="009E636C" w:rsidRPr="009E636C" w:rsidRDefault="009E636C" w:rsidP="009E636C"/>
          <w:p w14:paraId="0983B1F7" w14:textId="77777777" w:rsidR="009E636C" w:rsidRPr="009E636C" w:rsidRDefault="009E636C" w:rsidP="009E636C"/>
          <w:p w14:paraId="39F3DB90" w14:textId="77777777" w:rsidR="009E636C" w:rsidRDefault="009E636C" w:rsidP="009E636C"/>
          <w:p w14:paraId="7EE98B8A" w14:textId="77777777" w:rsidR="00DA6DF3" w:rsidRPr="00DA6DF3" w:rsidRDefault="00DA6DF3" w:rsidP="00DA6DF3"/>
          <w:p w14:paraId="52E0AE0D" w14:textId="4BF17789" w:rsidR="00DA6DF3" w:rsidRPr="00DA6DF3" w:rsidRDefault="00DA6DF3" w:rsidP="004E64E8">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DEE1E6E">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DEE1E6E">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0DEE1E6E">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DEE1E6E">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DEE1E6E">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DEE1E6E">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DEE1E6E">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DEE1E6E">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DEE1E6E">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DEE1E6E">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DEE1E6E">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DEE1E6E">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DEE1E6E">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DEE1E6E">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DEE1E6E">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DEE1E6E">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0DEE1E6E">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DEE1E6E">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DEE1E6E">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0DEE1E6E">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DEE1E6E">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DEE1E6E">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DEE1E6E">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DEE1E6E">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DEE1E6E">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DEE1E6E">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DEE1E6E">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DEE1E6E">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DEE1E6E">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DEE1E6E">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DEE1E6E">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DEE1E6E">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0DEE1E6E">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DEE1E6E">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DEE1E6E">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DEE1E6E">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DEE1E6E">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DEE1E6E">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DEE1E6E">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DEE1E6E">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DEE1E6E">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DEE1E6E">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DEE1E6E">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DEE1E6E">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DEE1E6E">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DEE1E6E">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DEE1E6E">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DEE1E6E">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DEE1E6E">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DEE1E6E">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DEE1E6E">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DEE1E6E">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DEE1E6E">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DEE1E6E">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DEE1E6E">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DEE1E6E">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DEE1E6E">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DEE1E6E">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DEE1E6E">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DEE1E6E">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DEE1E6E">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DEE1E6E">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DEE1E6E">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DEE1E6E">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DEE1E6E">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DEE1E6E">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DEE1E6E">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DEE1E6E">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DEE1E6E">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DEE1E6E">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DEE1E6E">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DEE1E6E">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0DEE1E6E">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0DEE1E6E">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0DEE1E6E">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0DEE1E6E">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DEE1E6E">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0DEE1E6E">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DEE1E6E">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DEE1E6E">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DEE1E6E">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DEE1E6E">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DEE1E6E">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DEE1E6E">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DEE1E6E">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DEE1E6E">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DEE1E6E">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DEE1E6E">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DEE1E6E">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DEE1E6E">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DEE1E6E">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DEE1E6E">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DEE1E6E">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DEE1E6E">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DEE1E6E">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DEE1E6E">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DEE1E6E">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0DEE1E6E">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on the basis of competitive tendering undertaken pursuant to Section 6C of the Electricity Act 1989.</w:t>
            </w:r>
            <w:r w:rsidRPr="000E05DD">
              <w:rPr>
                <w:rFonts w:cs="Arial"/>
              </w:rPr>
              <w:t> </w:t>
            </w:r>
          </w:p>
        </w:tc>
      </w:tr>
      <w:tr w:rsidR="00F12EF3" w:rsidRPr="007E0B31" w14:paraId="5208AF65" w14:textId="77777777" w:rsidTr="0DEE1E6E">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0DEE1E6E">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DEE1E6E">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DEE1E6E">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DEE1E6E">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0DEE1E6E">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DEE1E6E">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DEE1E6E">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DEE1E6E">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DEE1E6E">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DEE1E6E">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DEE1E6E">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DEE1E6E">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DEE1E6E">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DEE1E6E">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DEE1E6E">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DEE1E6E">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DEE1E6E">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DEE1E6E">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0DEE1E6E">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DEE1E6E">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DEE1E6E">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DEE1E6E">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DEE1E6E">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DEE1E6E">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DEE1E6E">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DEE1E6E">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DEE1E6E">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DEE1E6E">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DEE1E6E">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DEE1E6E">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DEE1E6E">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DEE1E6E">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DEE1E6E">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DEE1E6E">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DEE1E6E">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DEE1E6E">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DEE1E6E">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DEE1E6E">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DEE1E6E">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DEE1E6E">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DEE1E6E">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DEE1E6E">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DEE1E6E">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DEE1E6E">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0DEE1E6E">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DEE1E6E">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DEE1E6E">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DEE1E6E">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DEE1E6E">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DEE1E6E">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DEE1E6E">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DEE1E6E">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DEE1E6E">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DEE1E6E">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0DEE1E6E">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DEE1E6E">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DEE1E6E">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DEE1E6E">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DEE1E6E">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DEE1E6E">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DEE1E6E">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DEE1E6E">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DEE1E6E">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DEE1E6E">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DEE1E6E">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0DEE1E6E">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0DEE1E6E">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DEE1E6E">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DEE1E6E">
        <w:trPr>
          <w:cantSplit/>
        </w:trPr>
        <w:tc>
          <w:tcPr>
            <w:tcW w:w="2884" w:type="dxa"/>
          </w:tcPr>
          <w:p w14:paraId="6617788B" w14:textId="18B1BB16" w:rsidR="00F65DFD" w:rsidRPr="007E0B31" w:rsidRDefault="00F65DFD" w:rsidP="00F65DFD">
            <w:pPr>
              <w:pStyle w:val="Arial11Bold"/>
              <w:rPr>
                <w:rFonts w:cs="Arial"/>
              </w:rPr>
            </w:pPr>
            <w:r w:rsidRPr="001006C1">
              <w:rPr>
                <w:rFonts w:cs="Arial"/>
              </w:rPr>
              <w:lastRenderedPageBreak/>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DEE1E6E">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DEE1E6E">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DEE1E6E">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DEE1E6E">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DEE1E6E">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DEE1E6E">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DEE1E6E">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DEE1E6E">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DEE1E6E">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DEE1E6E">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DEE1E6E">
        <w:trPr>
          <w:cantSplit/>
        </w:trPr>
        <w:tc>
          <w:tcPr>
            <w:tcW w:w="2884" w:type="dxa"/>
          </w:tcPr>
          <w:p w14:paraId="1172C052" w14:textId="31D75C4B" w:rsidR="009871B0" w:rsidRPr="007E0B31" w:rsidRDefault="009871B0" w:rsidP="009871B0">
            <w:pPr>
              <w:pStyle w:val="Arial11Bold"/>
              <w:rPr>
                <w:rFonts w:cs="Arial"/>
              </w:rPr>
            </w:pPr>
            <w:r w:rsidRPr="001006C1">
              <w:rPr>
                <w:rFonts w:cs="Arial"/>
              </w:rPr>
              <w:lastRenderedPageBreak/>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DEE1E6E">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DEE1E6E">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DEE1E6E">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DEE1E6E">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DEE1E6E">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DEE1E6E">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0DEE1E6E">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DEE1E6E">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DEE1E6E">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DEE1E6E">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DEE1E6E">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DEE1E6E">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DEE1E6E">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DEE1E6E">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DEE1E6E">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DEE1E6E">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31B6CA2" w:rsidR="009871B0" w:rsidRPr="007E0B31" w:rsidRDefault="009871B0" w:rsidP="009871B0">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DEE1E6E">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DEE1E6E">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DEE1E6E">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0DEE1E6E">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DEE1E6E">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DEE1E6E">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DEE1E6E">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DEE1E6E">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0DEE1E6E">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0DEE1E6E">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DEE1E6E">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DEE1E6E">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DEE1E6E">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DEE1E6E">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DEE1E6E">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DEE1E6E">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DEE1E6E">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DEE1E6E">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DEE1E6E">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DEE1E6E">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DEE1E6E">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DEE1E6E">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DEE1E6E">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DEE1E6E">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0DEE1E6E">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DEE1E6E">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the </w:t>
            </w:r>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DEE1E6E">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DEE1E6E">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DEE1E6E">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DEE1E6E">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DEE1E6E">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DEE1E6E">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DEE1E6E">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DEE1E6E">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DEE1E6E">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DEE1E6E">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DEE1E6E">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DEE1E6E">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DEE1E6E">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DEE1E6E">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DEE1E6E">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DEE1E6E">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DEE1E6E">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DEE1E6E">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DEE1E6E">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DEE1E6E">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DEE1E6E">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DEE1E6E">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DEE1E6E">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DEE1E6E">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DEE1E6E">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DEE1E6E">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DEE1E6E">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DEE1E6E">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DEE1E6E">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DEE1E6E">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DEE1E6E">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DEE1E6E">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DEE1E6E">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DEE1E6E">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DEE1E6E">
        <w:trPr>
          <w:cantSplit/>
        </w:trPr>
        <w:tc>
          <w:tcPr>
            <w:tcW w:w="2884" w:type="dxa"/>
          </w:tcPr>
          <w:p w14:paraId="24A46B59" w14:textId="6EF2404B" w:rsidR="00F81D7C" w:rsidRPr="007E0B31" w:rsidRDefault="00F81D7C" w:rsidP="00F81D7C">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F81D7C" w:rsidRPr="007E0B31" w:rsidRDefault="00F81D7C" w:rsidP="00F81D7C">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F81D7C" w:rsidRPr="007E0B31" w:rsidRDefault="00F81D7C" w:rsidP="00F81D7C">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F81D7C" w:rsidRPr="007E0B31" w:rsidRDefault="00F81D7C" w:rsidP="00F81D7C">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F81D7C" w:rsidRPr="007E0B31" w:rsidRDefault="00F81D7C" w:rsidP="00F81D7C">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F81D7C" w:rsidRPr="007E0B31" w14:paraId="197251CB" w14:textId="77777777" w:rsidTr="0DEE1E6E">
        <w:trPr>
          <w:cantSplit/>
        </w:trPr>
        <w:tc>
          <w:tcPr>
            <w:tcW w:w="2884" w:type="dxa"/>
          </w:tcPr>
          <w:p w14:paraId="004E90B7" w14:textId="77777777" w:rsidR="00F81D7C" w:rsidRPr="007E0B31" w:rsidRDefault="00F81D7C" w:rsidP="00F81D7C">
            <w:pPr>
              <w:pStyle w:val="Arial11Bold"/>
              <w:rPr>
                <w:rFonts w:cs="Arial"/>
              </w:rPr>
            </w:pPr>
            <w:r w:rsidRPr="007E0B31">
              <w:rPr>
                <w:rFonts w:cs="Arial"/>
              </w:rPr>
              <w:lastRenderedPageBreak/>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DEE1E6E">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DEE1E6E">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DEE1E6E">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DEE1E6E">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DEE1E6E">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DEE1E6E">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DEE1E6E">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DEE1E6E">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DEE1E6E">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DEE1E6E">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DEE1E6E">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DEE1E6E">
        <w:trPr>
          <w:cantSplit/>
        </w:trPr>
        <w:tc>
          <w:tcPr>
            <w:tcW w:w="2884" w:type="dxa"/>
          </w:tcPr>
          <w:p w14:paraId="044AA9D6" w14:textId="77777777" w:rsidR="00F81D7C" w:rsidRPr="007E0B31" w:rsidRDefault="00F81D7C" w:rsidP="00F81D7C">
            <w:pPr>
              <w:pStyle w:val="Arial11Bold"/>
              <w:rPr>
                <w:rFonts w:cs="Arial"/>
              </w:rPr>
            </w:pPr>
            <w:r w:rsidRPr="007E0B31">
              <w:rPr>
                <w:rFonts w:cs="Arial"/>
              </w:rPr>
              <w:lastRenderedPageBreak/>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DEE1E6E">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DEE1E6E">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DEE1E6E">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DEE1E6E">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DEE1E6E">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DEE1E6E">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DEE1E6E">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DEE1E6E">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DEE1E6E">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DEE1E6E">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DEE1E6E">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DEE1E6E">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DEE1E6E">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DEE1E6E">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DEE1E6E">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DEE1E6E">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0DEE1E6E">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DEE1E6E">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DEE1E6E">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DEE1E6E">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DEE1E6E">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DEE1E6E">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DEE1E6E">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DEE1E6E">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DEE1E6E">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DEE1E6E">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DEE1E6E">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DEE1E6E">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DEE1E6E">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DEE1E6E">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DEE1E6E">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0DEE1E6E">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0DEE1E6E">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0DEE1E6E">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DEE1E6E">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DEE1E6E">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0DEE1E6E">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DEE1E6E">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0DEE1E6E">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DEE1E6E">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DEE1E6E">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DEE1E6E">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DEE1E6E">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DEE1E6E">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DEE1E6E">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DEE1E6E">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DEE1E6E">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DEE1E6E">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DEE1E6E">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DEE1E6E">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DEE1E6E">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F81D7C" w:rsidRPr="0079139F" w14:paraId="5A25DA6A" w14:textId="77777777" w:rsidTr="0DEE1E6E">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DEE1E6E">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DEE1E6E">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DEE1E6E">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0DEE1E6E">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0DEE1E6E">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DEE1E6E">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DEE1E6E">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DEE1E6E">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DEE1E6E">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DEE1E6E">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DEE1E6E">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DEE1E6E">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DEE1E6E">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DEE1E6E">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0DEE1E6E">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0DEE1E6E">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DEE1E6E">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DEE1E6E">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DEE1E6E">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DEE1E6E">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DEE1E6E">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DEE1E6E">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DEE1E6E">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DEE1E6E">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DEE1E6E">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0DEE1E6E">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DEE1E6E">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DEE1E6E">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DEE1E6E">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DEE1E6E">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DEE1E6E">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DEE1E6E">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DEE1E6E">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0DEE1E6E">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DEE1E6E">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DEE1E6E">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DEE1E6E">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DEE1E6E">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DEE1E6E">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DEE1E6E">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DEE1E6E">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As the context admits or requires either;</w:t>
            </w:r>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DEE1E6E">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DEE1E6E">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DEE1E6E">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DEE1E6E">
        <w:trPr>
          <w:cantSplit/>
        </w:trPr>
        <w:tc>
          <w:tcPr>
            <w:tcW w:w="2884" w:type="dxa"/>
          </w:tcPr>
          <w:p w14:paraId="133A5B7C" w14:textId="36D70465" w:rsidR="00F81D7C" w:rsidRPr="007E0B31" w:rsidRDefault="00F81D7C" w:rsidP="00F81D7C">
            <w:pPr>
              <w:pStyle w:val="Arial11Bold"/>
              <w:rPr>
                <w:rFonts w:cs="Arial"/>
              </w:rPr>
            </w:pPr>
            <w:bookmarkStart w:id="2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6"/>
          </w:p>
        </w:tc>
        <w:tc>
          <w:tcPr>
            <w:tcW w:w="6634" w:type="dxa"/>
          </w:tcPr>
          <w:p w14:paraId="40D45ABF" w14:textId="409DC57C" w:rsidR="00F81D7C" w:rsidRPr="007E0B31" w:rsidRDefault="00F81D7C" w:rsidP="00F81D7C">
            <w:pPr>
              <w:pStyle w:val="TableArial11"/>
              <w:rPr>
                <w:rFonts w:cs="Arial"/>
              </w:rPr>
            </w:pPr>
            <w:bookmarkStart w:id="2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
          </w:p>
          <w:p w14:paraId="2DAA1BCB" w14:textId="77777777" w:rsidR="00F81D7C" w:rsidRPr="007E0B31" w:rsidRDefault="00F81D7C" w:rsidP="00F81D7C">
            <w:pPr>
              <w:pStyle w:val="TableArial11"/>
              <w:ind w:left="567" w:hanging="567"/>
              <w:rPr>
                <w:rFonts w:cs="Arial"/>
              </w:rPr>
            </w:pPr>
            <w:bookmarkStart w:id="28" w:name="_DV_C27"/>
            <w:r w:rsidRPr="007E0B31">
              <w:rPr>
                <w:rFonts w:cs="Arial"/>
              </w:rPr>
              <w:t>(a)</w:t>
            </w:r>
            <w:r w:rsidRPr="007E0B31">
              <w:rPr>
                <w:rFonts w:cs="Arial"/>
              </w:rPr>
              <w:tab/>
              <w:t xml:space="preserve">with the Grid Code, and </w:t>
            </w:r>
            <w:bookmarkEnd w:id="28"/>
          </w:p>
          <w:p w14:paraId="71F8FC61" w14:textId="77777777" w:rsidR="00F81D7C" w:rsidRPr="007E0B31" w:rsidRDefault="00F81D7C" w:rsidP="00F81D7C">
            <w:pPr>
              <w:pStyle w:val="TableArial11"/>
              <w:ind w:left="567" w:hanging="567"/>
              <w:rPr>
                <w:rFonts w:cs="Arial"/>
              </w:rPr>
            </w:pPr>
            <w:bookmarkStart w:id="2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9"/>
          </w:p>
          <w:p w14:paraId="77F719EF" w14:textId="77777777" w:rsidR="00F81D7C" w:rsidRPr="007E0B31" w:rsidRDefault="00F81D7C" w:rsidP="00F81D7C">
            <w:pPr>
              <w:pStyle w:val="TableArial11"/>
              <w:rPr>
                <w:rFonts w:cs="Arial"/>
                <w:u w:val="single"/>
              </w:rPr>
            </w:pPr>
            <w:bookmarkStart w:id="3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DEE1E6E">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DEE1E6E">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DEE1E6E">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0DEE1E6E">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0DEE1E6E">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DEE1E6E">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DEE1E6E">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DEE1E6E">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DEE1E6E">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DEE1E6E">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DEE1E6E">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0DEE1E6E">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DEE1E6E">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DEE1E6E">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DEE1E6E">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DEE1E6E">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DEE1E6E">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DEE1E6E">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DEE1E6E">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DEE1E6E">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DEE1E6E">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DEE1E6E">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DEE1E6E">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DEE1E6E">
        <w:trPr>
          <w:cantSplit/>
        </w:trPr>
        <w:tc>
          <w:tcPr>
            <w:tcW w:w="2884" w:type="dxa"/>
          </w:tcPr>
          <w:p w14:paraId="2347B7F7" w14:textId="702E5CB5" w:rsidR="00F81D7C" w:rsidRPr="007E0B31" w:rsidRDefault="00F81D7C" w:rsidP="00F81D7C">
            <w:pPr>
              <w:pStyle w:val="Arial11Bold"/>
              <w:rPr>
                <w:rFonts w:cs="Arial"/>
              </w:rPr>
            </w:pPr>
            <w:bookmarkStart w:id="31"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
          </w:p>
        </w:tc>
        <w:tc>
          <w:tcPr>
            <w:tcW w:w="6634" w:type="dxa"/>
          </w:tcPr>
          <w:p w14:paraId="116937FB" w14:textId="55A25BAD" w:rsidR="00F81D7C" w:rsidRPr="007E0B31" w:rsidRDefault="00F81D7C" w:rsidP="00F81D7C">
            <w:pPr>
              <w:pStyle w:val="TableArial11"/>
              <w:rPr>
                <w:rFonts w:cs="Arial"/>
              </w:rPr>
            </w:pPr>
            <w:bookmarkStart w:id="32"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2"/>
          </w:p>
          <w:p w14:paraId="0C9542F9" w14:textId="77777777" w:rsidR="00F81D7C" w:rsidRPr="007E0B31" w:rsidRDefault="00F81D7C" w:rsidP="00F81D7C">
            <w:pPr>
              <w:pStyle w:val="TableArial11"/>
              <w:ind w:left="567" w:hanging="567"/>
              <w:rPr>
                <w:rFonts w:cs="Arial"/>
              </w:rPr>
            </w:pPr>
            <w:bookmarkStart w:id="33" w:name="_DV_C36"/>
            <w:r w:rsidRPr="007E0B31">
              <w:rPr>
                <w:rFonts w:cs="Arial"/>
              </w:rPr>
              <w:t>(a)</w:t>
            </w:r>
            <w:r w:rsidRPr="007E0B31">
              <w:rPr>
                <w:rFonts w:cs="Arial"/>
              </w:rPr>
              <w:tab/>
              <w:t xml:space="preserve">with the provisions of the Grid Code specified in the notice, and </w:t>
            </w:r>
            <w:bookmarkEnd w:id="33"/>
          </w:p>
          <w:p w14:paraId="5536F311" w14:textId="77777777" w:rsidR="00F81D7C" w:rsidRPr="007E0B31" w:rsidRDefault="00F81D7C" w:rsidP="00F81D7C">
            <w:pPr>
              <w:pStyle w:val="TableArial11"/>
              <w:ind w:left="567" w:hanging="567"/>
              <w:rPr>
                <w:rFonts w:cs="Arial"/>
              </w:rPr>
            </w:pPr>
            <w:bookmarkStart w:id="34"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34"/>
          </w:p>
          <w:p w14:paraId="3817BE40" w14:textId="77777777" w:rsidR="00F81D7C" w:rsidRPr="007E0B31" w:rsidRDefault="00F81D7C" w:rsidP="00F81D7C">
            <w:pPr>
              <w:pStyle w:val="TableArial11"/>
              <w:rPr>
                <w:rFonts w:cs="Arial"/>
              </w:rPr>
            </w:pPr>
            <w:bookmarkStart w:id="35" w:name="_DV_C38"/>
            <w:r w:rsidRPr="007E0B31">
              <w:rPr>
                <w:rFonts w:cs="Arial"/>
              </w:rPr>
              <w:t xml:space="preserve">and specifying the </w:t>
            </w:r>
            <w:r w:rsidRPr="007E0B31">
              <w:rPr>
                <w:rFonts w:cs="Arial"/>
                <w:b/>
              </w:rPr>
              <w:t>Unresolved Issues</w:t>
            </w:r>
            <w:r w:rsidRPr="007E0B31">
              <w:rPr>
                <w:rFonts w:cs="Arial"/>
              </w:rPr>
              <w:t xml:space="preserve">. </w:t>
            </w:r>
            <w:bookmarkEnd w:id="35"/>
          </w:p>
        </w:tc>
      </w:tr>
      <w:tr w:rsidR="00F81D7C" w:rsidRPr="007E0B31" w14:paraId="6946C0D5" w14:textId="77777777" w:rsidTr="0DEE1E6E">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DEE1E6E">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DEE1E6E">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DEE1E6E">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DEE1E6E">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0DEE1E6E">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DEE1E6E">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0DEE1E6E">
        <w:trPr>
          <w:cantSplit/>
        </w:trPr>
        <w:tc>
          <w:tcPr>
            <w:tcW w:w="2884" w:type="dxa"/>
          </w:tcPr>
          <w:p w14:paraId="41E761FD" w14:textId="77777777" w:rsidR="00F81D7C" w:rsidRPr="007E0B31" w:rsidRDefault="00F81D7C" w:rsidP="00F81D7C">
            <w:pPr>
              <w:pStyle w:val="Arial11Bold"/>
              <w:rPr>
                <w:rFonts w:cs="Arial"/>
              </w:rPr>
            </w:pPr>
            <w:r w:rsidRPr="007E0B31">
              <w:rPr>
                <w:rFonts w:cs="Arial"/>
              </w:rPr>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DEE1E6E">
        <w:trPr>
          <w:cantSplit/>
        </w:trPr>
        <w:tc>
          <w:tcPr>
            <w:tcW w:w="2884" w:type="dxa"/>
          </w:tcPr>
          <w:p w14:paraId="796A8D79" w14:textId="77777777" w:rsidR="00F81D7C" w:rsidRPr="007E0B31" w:rsidRDefault="00F81D7C" w:rsidP="00F81D7C">
            <w:pPr>
              <w:pStyle w:val="Arial11Bold"/>
              <w:rPr>
                <w:rFonts w:cs="Arial"/>
              </w:rPr>
            </w:pPr>
            <w:r w:rsidRPr="007E0B31">
              <w:rPr>
                <w:rFonts w:cs="Arial"/>
              </w:rPr>
              <w:lastRenderedPageBreak/>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DEE1E6E">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DEE1E6E">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DEE1E6E">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0DEE1E6E">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0DEE1E6E">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DEE1E6E">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0DEE1E6E">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DEE1E6E">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DEE1E6E">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DEE1E6E">
        <w:trPr>
          <w:cantSplit/>
        </w:trPr>
        <w:tc>
          <w:tcPr>
            <w:tcW w:w="2884" w:type="dxa"/>
          </w:tcPr>
          <w:p w14:paraId="331C7E14" w14:textId="380252E6" w:rsidR="00F81D7C" w:rsidRPr="007E0B31" w:rsidRDefault="00F81D7C" w:rsidP="00F81D7C">
            <w:pPr>
              <w:pStyle w:val="Arial11Bold"/>
              <w:rPr>
                <w:rFonts w:cs="Arial"/>
              </w:rPr>
            </w:pPr>
            <w:bookmarkStart w:id="36" w:name="_DV_C39"/>
            <w:r w:rsidRPr="007E0B31">
              <w:rPr>
                <w:rFonts w:cs="Arial"/>
              </w:rPr>
              <w:t>Manufacturer’s Data &amp; Performance Report</w:t>
            </w:r>
            <w:bookmarkEnd w:id="36"/>
          </w:p>
        </w:tc>
        <w:tc>
          <w:tcPr>
            <w:tcW w:w="6634" w:type="dxa"/>
          </w:tcPr>
          <w:p w14:paraId="671DA193" w14:textId="02EFD935" w:rsidR="00F81D7C" w:rsidRPr="007E0B31" w:rsidRDefault="00F81D7C" w:rsidP="00F81D7C">
            <w:pPr>
              <w:pStyle w:val="TableArial11"/>
              <w:rPr>
                <w:rFonts w:cs="Arial"/>
              </w:rPr>
            </w:pPr>
            <w:bookmarkStart w:id="3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
          </w:p>
        </w:tc>
      </w:tr>
      <w:tr w:rsidR="00F81D7C" w:rsidRPr="007E0B31" w14:paraId="0E2893AA" w14:textId="77777777" w:rsidTr="0DEE1E6E">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DEE1E6E">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DEE1E6E">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DEE1E6E">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0DEE1E6E">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DEE1E6E">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DEE1E6E">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DEE1E6E">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DEE1E6E">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DEE1E6E">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DEE1E6E">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DEE1E6E">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DEE1E6E">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DEE1E6E">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DEE1E6E">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DEE1E6E">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0DEE1E6E">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DEE1E6E">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DEE1E6E">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DEE1E6E">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DEE1E6E">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DEE1E6E">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DEE1E6E">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DEE1E6E">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DEE1E6E">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DEE1E6E">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DEE1E6E">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DEE1E6E">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DEE1E6E">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DEE1E6E">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DEE1E6E">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F81D7C" w:rsidRPr="007E0B31" w14:paraId="70E6978F" w14:textId="77777777" w:rsidTr="0DEE1E6E">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0DEE1E6E">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0DEE1E6E">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r w:rsidRPr="007E0B31">
              <w:rPr>
                <w:rFonts w:cs="Arial"/>
              </w:rPr>
              <w:t>minus:-</w:t>
            </w:r>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DEE1E6E">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DEE1E6E">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DEE1E6E">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DEE1E6E">
        <w:trPr>
          <w:cantSplit/>
        </w:trPr>
        <w:tc>
          <w:tcPr>
            <w:tcW w:w="2884" w:type="dxa"/>
          </w:tcPr>
          <w:p w14:paraId="27F2E9C4" w14:textId="77777777" w:rsidR="00F81D7C" w:rsidRPr="007E0B31" w:rsidDel="00E0556C" w:rsidRDefault="00F81D7C" w:rsidP="00F81D7C">
            <w:pPr>
              <w:pStyle w:val="Arial11Bold"/>
              <w:rPr>
                <w:rFonts w:cs="Arial"/>
              </w:rPr>
            </w:pPr>
            <w:r w:rsidRPr="007E0B31">
              <w:rPr>
                <w:rFonts w:cs="Arial"/>
              </w:rPr>
              <w:t>National Electricity Transmission System Operator Area</w:t>
            </w:r>
          </w:p>
        </w:tc>
        <w:tc>
          <w:tcPr>
            <w:tcW w:w="6634" w:type="dxa"/>
          </w:tcPr>
          <w:p w14:paraId="2CFEDB7F" w14:textId="7B04A088" w:rsidR="00F81D7C" w:rsidRPr="007E0B31" w:rsidRDefault="00C01989">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DEE1E6E">
        <w:trPr>
          <w:cantSplit/>
        </w:trPr>
        <w:tc>
          <w:tcPr>
            <w:tcW w:w="2884" w:type="dxa"/>
          </w:tcPr>
          <w:p w14:paraId="0FB9F23B" w14:textId="77777777" w:rsidR="00F81D7C" w:rsidRPr="007E0B31" w:rsidRDefault="00F81D7C" w:rsidP="00F81D7C">
            <w:pPr>
              <w:pStyle w:val="Arial11Bold"/>
              <w:rPr>
                <w:rFonts w:cs="Arial"/>
              </w:rPr>
            </w:pPr>
            <w:r w:rsidRPr="007E0B31">
              <w:rPr>
                <w:rFonts w:cs="Arial"/>
              </w:rPr>
              <w:t>National Electricity Transmission System Study Network Data File</w:t>
            </w:r>
          </w:p>
        </w:tc>
        <w:tc>
          <w:tcPr>
            <w:tcW w:w="6634" w:type="dxa"/>
          </w:tcPr>
          <w:p w14:paraId="6B8E82EB" w14:textId="1125D6F8" w:rsidR="00F81D7C" w:rsidRPr="007E0B31" w:rsidRDefault="00F81D7C" w:rsidP="00F81D7C">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DEE1E6E">
        <w:trPr>
          <w:cantSplit/>
        </w:trPr>
        <w:tc>
          <w:tcPr>
            <w:tcW w:w="2884" w:type="dxa"/>
          </w:tcPr>
          <w:p w14:paraId="4944B672" w14:textId="77777777" w:rsidR="00F81D7C" w:rsidRPr="007E0B31" w:rsidRDefault="00F81D7C" w:rsidP="00F81D7C">
            <w:pPr>
              <w:pStyle w:val="Arial11Bold"/>
              <w:rPr>
                <w:rFonts w:cs="Arial"/>
              </w:rPr>
            </w:pPr>
            <w:r w:rsidRPr="007E0B31">
              <w:rPr>
                <w:rFonts w:cs="Arial"/>
              </w:rPr>
              <w:lastRenderedPageBreak/>
              <w:t>National Electricity Transmission System Warning</w:t>
            </w:r>
          </w:p>
        </w:tc>
        <w:tc>
          <w:tcPr>
            <w:tcW w:w="6634" w:type="dxa"/>
          </w:tcPr>
          <w:p w14:paraId="6C1801F0" w14:textId="3FBAE0F4" w:rsidR="00F81D7C" w:rsidRPr="007E0B31" w:rsidRDefault="00F81D7C" w:rsidP="00F81D7C">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DEE1E6E">
        <w:trPr>
          <w:cantSplit/>
        </w:trPr>
        <w:tc>
          <w:tcPr>
            <w:tcW w:w="2884" w:type="dxa"/>
          </w:tcPr>
          <w:p w14:paraId="6465F3EA" w14:textId="77777777" w:rsidR="00F81D7C" w:rsidRPr="007E0B31" w:rsidRDefault="00F81D7C" w:rsidP="00F81D7C">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DEE1E6E">
        <w:trPr>
          <w:cantSplit/>
        </w:trPr>
        <w:tc>
          <w:tcPr>
            <w:tcW w:w="2884" w:type="dxa"/>
          </w:tcPr>
          <w:p w14:paraId="32EB5FAD" w14:textId="77777777" w:rsidR="00F81D7C" w:rsidRPr="007E0B31" w:rsidRDefault="00F81D7C" w:rsidP="00F81D7C">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F81D7C" w:rsidRPr="007E0B31" w:rsidRDefault="00F81D7C" w:rsidP="00F81D7C">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F81D7C" w:rsidRPr="00333F56" w:rsidRDefault="00F81D7C" w:rsidP="00F81D7C">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F81D7C" w:rsidRPr="00333F5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DEE1E6E">
        <w:trPr>
          <w:cantSplit/>
        </w:trPr>
        <w:tc>
          <w:tcPr>
            <w:tcW w:w="2884" w:type="dxa"/>
          </w:tcPr>
          <w:p w14:paraId="77FD5C8F" w14:textId="77777777" w:rsidR="00F81D7C" w:rsidRPr="007E0B31" w:rsidRDefault="00F81D7C" w:rsidP="00F81D7C">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DEE1E6E">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F81D7C" w:rsidRPr="005C32A6" w:rsidRDefault="00F81D7C" w:rsidP="00F81D7C">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F81D7C" w:rsidRPr="005C32A6" w:rsidRDefault="00F81D7C" w:rsidP="00F81D7C">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DEE1E6E">
        <w:trPr>
          <w:cantSplit/>
        </w:trPr>
        <w:tc>
          <w:tcPr>
            <w:tcW w:w="2884" w:type="dxa"/>
          </w:tcPr>
          <w:p w14:paraId="79FD6F69" w14:textId="291AFEB3" w:rsidR="00F81D7C" w:rsidRPr="00F82697" w:rsidRDefault="00F81D7C" w:rsidP="00F81D7C">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F81D7C">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F81D7C" w:rsidRPr="007E0B31" w:rsidRDefault="00F81D7C" w:rsidP="00F81D7C">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DEE1E6E">
        <w:trPr>
          <w:cantSplit/>
        </w:trPr>
        <w:tc>
          <w:tcPr>
            <w:tcW w:w="2884" w:type="dxa"/>
          </w:tcPr>
          <w:p w14:paraId="319EB794" w14:textId="77777777" w:rsidR="00F81D7C" w:rsidRPr="007E0B31" w:rsidRDefault="00F81D7C" w:rsidP="00F81D7C">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F81D7C" w:rsidRPr="007E0B31" w:rsidRDefault="00F81D7C" w:rsidP="00F81D7C">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DEE1E6E">
        <w:trPr>
          <w:cantSplit/>
        </w:trPr>
        <w:tc>
          <w:tcPr>
            <w:tcW w:w="2884" w:type="dxa"/>
          </w:tcPr>
          <w:p w14:paraId="6202E479" w14:textId="7629FE16" w:rsidR="00F81D7C" w:rsidRPr="007E0B31" w:rsidRDefault="00F81D7C" w:rsidP="00F81D7C">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F81D7C" w:rsidRPr="007E0B31" w:rsidRDefault="00F81D7C" w:rsidP="00F81D7C">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DEE1E6E">
        <w:trPr>
          <w:cantSplit/>
          <w:trHeight w:val="300"/>
        </w:trPr>
        <w:tc>
          <w:tcPr>
            <w:tcW w:w="2884" w:type="dxa"/>
          </w:tcPr>
          <w:p w14:paraId="47723749" w14:textId="1AEEBE51" w:rsidR="48499DA7" w:rsidRDefault="48499DA7" w:rsidP="004E64E8">
            <w:pPr>
              <w:pStyle w:val="Arial11Bold"/>
              <w:rPr>
                <w:rFonts w:cs="Arial"/>
              </w:rPr>
            </w:pPr>
            <w:r w:rsidRPr="38E6A229">
              <w:rPr>
                <w:rFonts w:cs="Arial"/>
              </w:rPr>
              <w:t>National Energy System Operator or NESO</w:t>
            </w:r>
          </w:p>
        </w:tc>
        <w:tc>
          <w:tcPr>
            <w:tcW w:w="6634" w:type="dxa"/>
          </w:tcPr>
          <w:p w14:paraId="69C47B60" w14:textId="6E6B8941" w:rsidR="48499DA7" w:rsidRDefault="48499DA7" w:rsidP="004E64E8">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DEE1E6E">
        <w:trPr>
          <w:cantSplit/>
        </w:trPr>
        <w:tc>
          <w:tcPr>
            <w:tcW w:w="2884" w:type="dxa"/>
          </w:tcPr>
          <w:p w14:paraId="37FB682E" w14:textId="77777777" w:rsidR="00F81D7C" w:rsidRPr="007E0B31" w:rsidRDefault="00F81D7C" w:rsidP="00F81D7C">
            <w:pPr>
              <w:pStyle w:val="Arial11Bold"/>
              <w:rPr>
                <w:rFonts w:cs="Arial"/>
              </w:rPr>
            </w:pPr>
            <w:r w:rsidRPr="007E0B31">
              <w:rPr>
                <w:rFonts w:cs="Arial"/>
              </w:rPr>
              <w:lastRenderedPageBreak/>
              <w:t>Network Data</w:t>
            </w:r>
          </w:p>
        </w:tc>
        <w:tc>
          <w:tcPr>
            <w:tcW w:w="6634" w:type="dxa"/>
          </w:tcPr>
          <w:p w14:paraId="42D87CF6" w14:textId="57380595" w:rsidR="00F81D7C" w:rsidRPr="007E0B31" w:rsidRDefault="00F81D7C" w:rsidP="00F81D7C">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DEE1E6E">
        <w:trPr>
          <w:cantSplit/>
        </w:trPr>
        <w:tc>
          <w:tcPr>
            <w:tcW w:w="2884" w:type="dxa"/>
          </w:tcPr>
          <w:p w14:paraId="32A9362E" w14:textId="66E2C1A5" w:rsidR="00F81D7C" w:rsidRPr="00012DF8" w:rsidRDefault="00F81D7C" w:rsidP="00F81D7C">
            <w:pPr>
              <w:pStyle w:val="Arial11Bold"/>
              <w:rPr>
                <w:rFonts w:cs="Arial"/>
              </w:rPr>
            </w:pPr>
            <w:r w:rsidRPr="002510FF">
              <w:rPr>
                <w:rFonts w:cs="Arial"/>
              </w:rPr>
              <w:t>Network Frequency Perturbation Plot</w:t>
            </w:r>
          </w:p>
        </w:tc>
        <w:tc>
          <w:tcPr>
            <w:tcW w:w="6634" w:type="dxa"/>
          </w:tcPr>
          <w:p w14:paraId="242BB7C1" w14:textId="77777777" w:rsidR="00F81D7C" w:rsidRPr="002510FF" w:rsidRDefault="00F81D7C" w:rsidP="00F81D7C">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F81D7C">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F81D7C">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F81D7C">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DEE1E6E">
        <w:trPr>
          <w:cantSplit/>
        </w:trPr>
        <w:tc>
          <w:tcPr>
            <w:tcW w:w="2884" w:type="dxa"/>
          </w:tcPr>
          <w:p w14:paraId="470DA843" w14:textId="771D09CC" w:rsidR="00F81D7C" w:rsidRPr="00AE104B" w:rsidRDefault="00F81D7C" w:rsidP="00F81D7C">
            <w:pPr>
              <w:pStyle w:val="Arial11Bold"/>
              <w:rPr>
                <w:rFonts w:cs="Arial"/>
              </w:rPr>
            </w:pPr>
            <w:r w:rsidRPr="00AE104B">
              <w:rPr>
                <w:rFonts w:cs="Arial"/>
              </w:rPr>
              <w:t>Network Gas Supply Emergency</w:t>
            </w:r>
          </w:p>
        </w:tc>
        <w:tc>
          <w:tcPr>
            <w:tcW w:w="6634" w:type="dxa"/>
          </w:tcPr>
          <w:p w14:paraId="71FCF9F7" w14:textId="300DD61D" w:rsidR="00F81D7C" w:rsidRPr="00AE104B" w:rsidRDefault="00F81D7C" w:rsidP="00F81D7C">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DEE1E6E">
        <w:trPr>
          <w:cantSplit/>
        </w:trPr>
        <w:tc>
          <w:tcPr>
            <w:tcW w:w="2884" w:type="dxa"/>
          </w:tcPr>
          <w:p w14:paraId="2E2A5894" w14:textId="77777777" w:rsidR="00F81D7C" w:rsidRPr="007E0B31" w:rsidRDefault="00F81D7C" w:rsidP="00F81D7C">
            <w:pPr>
              <w:pStyle w:val="Arial11Bold"/>
              <w:rPr>
                <w:rFonts w:cs="Arial"/>
              </w:rPr>
            </w:pPr>
            <w:r w:rsidRPr="007E0B31">
              <w:rPr>
                <w:rFonts w:cs="Arial"/>
              </w:rPr>
              <w:t>Network Operator</w:t>
            </w:r>
          </w:p>
        </w:tc>
        <w:tc>
          <w:tcPr>
            <w:tcW w:w="6634" w:type="dxa"/>
          </w:tcPr>
          <w:p w14:paraId="2994EA67" w14:textId="77777777" w:rsidR="00F81D7C" w:rsidRPr="007E0B31" w:rsidRDefault="00F81D7C" w:rsidP="00F81D7C">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DEE1E6E">
        <w:trPr>
          <w:cantSplit/>
        </w:trPr>
        <w:tc>
          <w:tcPr>
            <w:tcW w:w="2884" w:type="dxa"/>
          </w:tcPr>
          <w:p w14:paraId="6140C6D1" w14:textId="78E67F2C" w:rsidR="00F81D7C" w:rsidRPr="00803955" w:rsidRDefault="00F81D7C" w:rsidP="00F81D7C">
            <w:pPr>
              <w:pStyle w:val="Arial11Bold"/>
              <w:rPr>
                <w:rFonts w:cs="Arial"/>
              </w:rPr>
            </w:pPr>
            <w:r w:rsidRPr="00803955">
              <w:rPr>
                <w:rFonts w:cs="Arial"/>
              </w:rPr>
              <w:t>NGET</w:t>
            </w:r>
          </w:p>
        </w:tc>
        <w:tc>
          <w:tcPr>
            <w:tcW w:w="6634" w:type="dxa"/>
          </w:tcPr>
          <w:p w14:paraId="0D182575" w14:textId="7BBDF97A" w:rsidR="00F81D7C" w:rsidRPr="007E0B31" w:rsidRDefault="00F81D7C" w:rsidP="00F81D7C">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DEE1E6E">
        <w:trPr>
          <w:cantSplit/>
        </w:trPr>
        <w:tc>
          <w:tcPr>
            <w:tcW w:w="2884" w:type="dxa"/>
          </w:tcPr>
          <w:p w14:paraId="2623F54E" w14:textId="01991352" w:rsidR="00F81D7C" w:rsidRPr="00D0602D" w:rsidRDefault="00F81D7C" w:rsidP="00F81D7C">
            <w:pPr>
              <w:pStyle w:val="Arial11Bold"/>
              <w:rPr>
                <w:rFonts w:cs="Arial"/>
              </w:rPr>
            </w:pPr>
            <w:r w:rsidRPr="002510FF">
              <w:rPr>
                <w:rFonts w:cs="Arial"/>
              </w:rPr>
              <w:t>Nichols Chart</w:t>
            </w:r>
          </w:p>
        </w:tc>
        <w:tc>
          <w:tcPr>
            <w:tcW w:w="6634" w:type="dxa"/>
          </w:tcPr>
          <w:p w14:paraId="4C86893A" w14:textId="422AF3BB" w:rsidR="00F81D7C" w:rsidRPr="00D0602D"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DEE1E6E">
        <w:trPr>
          <w:cantSplit/>
        </w:trPr>
        <w:tc>
          <w:tcPr>
            <w:tcW w:w="2884" w:type="dxa"/>
          </w:tcPr>
          <w:p w14:paraId="5C3F33DF" w14:textId="77777777" w:rsidR="00F81D7C" w:rsidRPr="007E0B31" w:rsidRDefault="00F81D7C" w:rsidP="00F81D7C">
            <w:pPr>
              <w:pStyle w:val="Arial11Bold"/>
              <w:rPr>
                <w:rFonts w:cs="Arial"/>
              </w:rPr>
            </w:pPr>
            <w:r w:rsidRPr="007E0B31">
              <w:rPr>
                <w:rFonts w:cs="Arial"/>
              </w:rPr>
              <w:t>No-Load Field Voltage</w:t>
            </w:r>
          </w:p>
        </w:tc>
        <w:tc>
          <w:tcPr>
            <w:tcW w:w="6634" w:type="dxa"/>
          </w:tcPr>
          <w:p w14:paraId="7FB5D9C9" w14:textId="77777777"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DEE1E6E">
        <w:trPr>
          <w:cantSplit/>
        </w:trPr>
        <w:tc>
          <w:tcPr>
            <w:tcW w:w="2884" w:type="dxa"/>
          </w:tcPr>
          <w:p w14:paraId="4BE07CB3" w14:textId="77777777" w:rsidR="00F81D7C" w:rsidRPr="007E0B31" w:rsidRDefault="00F81D7C" w:rsidP="00F81D7C">
            <w:pPr>
              <w:pStyle w:val="Arial11Bold"/>
              <w:rPr>
                <w:rFonts w:cs="Arial"/>
              </w:rPr>
            </w:pPr>
            <w:r w:rsidRPr="007E0B31">
              <w:rPr>
                <w:rFonts w:cs="Arial"/>
              </w:rPr>
              <w:t>No System Connection</w:t>
            </w:r>
          </w:p>
        </w:tc>
        <w:tc>
          <w:tcPr>
            <w:tcW w:w="6634" w:type="dxa"/>
          </w:tcPr>
          <w:p w14:paraId="7E1CCCA5" w14:textId="77777777" w:rsidR="00F81D7C" w:rsidRPr="007E0B31" w:rsidRDefault="00F81D7C" w:rsidP="00F81D7C">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DEE1E6E">
        <w:trPr>
          <w:cantSplit/>
        </w:trPr>
        <w:tc>
          <w:tcPr>
            <w:tcW w:w="2884" w:type="dxa"/>
          </w:tcPr>
          <w:p w14:paraId="7BE22D98" w14:textId="3A2FC6EB" w:rsidR="00F81D7C" w:rsidRPr="00BC445E" w:rsidRDefault="00F81D7C" w:rsidP="00F81D7C">
            <w:pPr>
              <w:pStyle w:val="Arial11Bold"/>
              <w:rPr>
                <w:rFonts w:cs="Arial"/>
              </w:rPr>
            </w:pPr>
            <w:r w:rsidRPr="002510FF">
              <w:rPr>
                <w:rFonts w:cs="Arial"/>
              </w:rPr>
              <w:t>Non-CUSC Party</w:t>
            </w:r>
          </w:p>
        </w:tc>
        <w:tc>
          <w:tcPr>
            <w:tcW w:w="6634" w:type="dxa"/>
          </w:tcPr>
          <w:p w14:paraId="2EFC201F" w14:textId="55EEFEE9" w:rsidR="00F81D7C" w:rsidRPr="00BC445E" w:rsidRDefault="00F81D7C" w:rsidP="00F81D7C">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DEE1E6E">
        <w:trPr>
          <w:cantSplit/>
        </w:trPr>
        <w:tc>
          <w:tcPr>
            <w:tcW w:w="2884" w:type="dxa"/>
          </w:tcPr>
          <w:p w14:paraId="1DED6A82" w14:textId="76D91D6B" w:rsidR="00F81D7C" w:rsidRPr="00DD7E1A" w:rsidRDefault="00F81D7C" w:rsidP="00F81D7C">
            <w:pPr>
              <w:pStyle w:val="Arial11Bold"/>
              <w:rPr>
                <w:rFonts w:cs="Arial"/>
                <w:szCs w:val="22"/>
              </w:rPr>
            </w:pPr>
            <w:r w:rsidRPr="00DB341C">
              <w:rPr>
                <w:rFonts w:cs="Arial"/>
              </w:rPr>
              <w:t>Non-Synchronous Electricity Storage Module</w:t>
            </w:r>
          </w:p>
        </w:tc>
        <w:tc>
          <w:tcPr>
            <w:tcW w:w="6634" w:type="dxa"/>
          </w:tcPr>
          <w:p w14:paraId="381BBD11" w14:textId="03B1FEAF" w:rsidR="00F81D7C" w:rsidRPr="00DD7E1A" w:rsidRDefault="00F81D7C" w:rsidP="00F81D7C">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F81D7C" w:rsidRPr="007E0B31" w14:paraId="59C66FC2" w14:textId="77777777" w:rsidTr="0DEE1E6E">
        <w:trPr>
          <w:cantSplit/>
        </w:trPr>
        <w:tc>
          <w:tcPr>
            <w:tcW w:w="2884" w:type="dxa"/>
          </w:tcPr>
          <w:p w14:paraId="42528E88" w14:textId="2432B8B1" w:rsidR="00F81D7C" w:rsidRPr="00DD7E1A" w:rsidRDefault="00F81D7C" w:rsidP="00F81D7C">
            <w:pPr>
              <w:pStyle w:val="Arial11Bold"/>
              <w:rPr>
                <w:rFonts w:cs="Arial"/>
              </w:rPr>
            </w:pPr>
            <w:r w:rsidRPr="00DD7E1A">
              <w:rPr>
                <w:rFonts w:cs="Arial"/>
                <w:szCs w:val="22"/>
              </w:rPr>
              <w:t>Notification of User’s Intention to Operate</w:t>
            </w:r>
          </w:p>
        </w:tc>
        <w:tc>
          <w:tcPr>
            <w:tcW w:w="6634" w:type="dxa"/>
          </w:tcPr>
          <w:p w14:paraId="7432BE96" w14:textId="11A89A65" w:rsidR="00F81D7C" w:rsidRPr="00DD7E1A" w:rsidRDefault="00F81D7C" w:rsidP="00F81D7C">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DEE1E6E">
        <w:trPr>
          <w:cantSplit/>
        </w:trPr>
        <w:tc>
          <w:tcPr>
            <w:tcW w:w="2884" w:type="dxa"/>
          </w:tcPr>
          <w:p w14:paraId="0B1CCC78" w14:textId="675E426A" w:rsidR="00F81D7C" w:rsidRPr="007E0B31" w:rsidRDefault="00F81D7C" w:rsidP="00F81D7C">
            <w:pPr>
              <w:pStyle w:val="Arial11Bold"/>
              <w:rPr>
                <w:rFonts w:cs="Arial"/>
              </w:rPr>
            </w:pPr>
            <w:bookmarkStart w:id="38" w:name="_DV_C45"/>
            <w:r w:rsidRPr="007E0B31">
              <w:rPr>
                <w:rFonts w:cs="Arial"/>
              </w:rPr>
              <w:lastRenderedPageBreak/>
              <w:t>Notification of User’s Intention to Synchronise</w:t>
            </w:r>
            <w:bookmarkEnd w:id="38"/>
          </w:p>
        </w:tc>
        <w:tc>
          <w:tcPr>
            <w:tcW w:w="6634" w:type="dxa"/>
          </w:tcPr>
          <w:p w14:paraId="6ADCBD35" w14:textId="0DA3F6C9" w:rsidR="00F81D7C" w:rsidRPr="007E0B31" w:rsidRDefault="00F81D7C" w:rsidP="00F81D7C">
            <w:pPr>
              <w:pStyle w:val="TableArial11"/>
              <w:rPr>
                <w:rFonts w:cs="Arial"/>
              </w:rPr>
            </w:pPr>
            <w:bookmarkStart w:id="3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9"/>
          </w:p>
        </w:tc>
      </w:tr>
      <w:tr w:rsidR="00F81D7C" w:rsidRPr="007E0B31" w14:paraId="6F3AAFE1" w14:textId="77777777" w:rsidTr="0DEE1E6E">
        <w:trPr>
          <w:cantSplit/>
        </w:trPr>
        <w:tc>
          <w:tcPr>
            <w:tcW w:w="2884" w:type="dxa"/>
          </w:tcPr>
          <w:p w14:paraId="03F8CDD9" w14:textId="77777777" w:rsidR="00F81D7C" w:rsidRPr="00DD7E1A" w:rsidRDefault="00F81D7C" w:rsidP="00F81D7C">
            <w:pPr>
              <w:pStyle w:val="Arial11Bold"/>
              <w:rPr>
                <w:rFonts w:cs="Arial"/>
                <w:szCs w:val="22"/>
              </w:rPr>
            </w:pPr>
            <w:r w:rsidRPr="00B11B83">
              <w:t xml:space="preserve">Non-Controllable Electricity Storage Equipment </w:t>
            </w:r>
          </w:p>
        </w:tc>
        <w:tc>
          <w:tcPr>
            <w:tcW w:w="6634" w:type="dxa"/>
          </w:tcPr>
          <w:p w14:paraId="7AFDA1F2" w14:textId="77777777" w:rsidR="00F81D7C" w:rsidRPr="00DD7E1A" w:rsidRDefault="00F81D7C" w:rsidP="00F81D7C">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DEE1E6E">
        <w:trPr>
          <w:cantSplit/>
        </w:trPr>
        <w:tc>
          <w:tcPr>
            <w:tcW w:w="2884" w:type="dxa"/>
          </w:tcPr>
          <w:p w14:paraId="768646E5" w14:textId="36D40080" w:rsidR="00F81D7C" w:rsidRPr="00DD7E1A" w:rsidRDefault="00F81D7C" w:rsidP="00F81D7C">
            <w:pPr>
              <w:pStyle w:val="Arial11Bold"/>
              <w:rPr>
                <w:rFonts w:cs="Arial"/>
              </w:rPr>
            </w:pPr>
            <w:r w:rsidRPr="00DD7E1A">
              <w:rPr>
                <w:rFonts w:cs="Arial"/>
                <w:szCs w:val="22"/>
              </w:rPr>
              <w:t>Non-Dynamic Frequency Response Service</w:t>
            </w:r>
          </w:p>
        </w:tc>
        <w:tc>
          <w:tcPr>
            <w:tcW w:w="6634" w:type="dxa"/>
          </w:tcPr>
          <w:p w14:paraId="185ABBBA" w14:textId="1A0ABCC4" w:rsidR="00F81D7C" w:rsidRPr="00DD7E1A" w:rsidRDefault="00F81D7C" w:rsidP="00F81D7C">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DEE1E6E">
        <w:trPr>
          <w:cantSplit/>
        </w:trPr>
        <w:tc>
          <w:tcPr>
            <w:tcW w:w="2884" w:type="dxa"/>
          </w:tcPr>
          <w:p w14:paraId="6AA7C24E" w14:textId="77777777" w:rsidR="00F81D7C" w:rsidRPr="007E0B31" w:rsidRDefault="00F81D7C" w:rsidP="00F81D7C">
            <w:pPr>
              <w:pStyle w:val="Arial11Bold"/>
              <w:rPr>
                <w:rFonts w:cs="Arial"/>
              </w:rPr>
            </w:pPr>
            <w:r w:rsidRPr="007E0B31">
              <w:rPr>
                <w:rFonts w:cs="Arial"/>
              </w:rPr>
              <w:t>Non-Embedded Customer</w:t>
            </w:r>
          </w:p>
        </w:tc>
        <w:tc>
          <w:tcPr>
            <w:tcW w:w="6634" w:type="dxa"/>
          </w:tcPr>
          <w:p w14:paraId="40D62D50" w14:textId="77777777" w:rsidR="00F81D7C" w:rsidRPr="007E0B31" w:rsidRDefault="00F81D7C" w:rsidP="00F81D7C">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DEE1E6E">
        <w:trPr>
          <w:cantSplit/>
        </w:trPr>
        <w:tc>
          <w:tcPr>
            <w:tcW w:w="2884" w:type="dxa"/>
          </w:tcPr>
          <w:p w14:paraId="397A4B64" w14:textId="77777777" w:rsidR="00F81D7C" w:rsidRPr="007E0B31" w:rsidRDefault="00F81D7C" w:rsidP="00F81D7C">
            <w:pPr>
              <w:pStyle w:val="Arial11Bold"/>
              <w:rPr>
                <w:rFonts w:cs="Arial"/>
              </w:rPr>
            </w:pPr>
            <w:r w:rsidRPr="00B61F80">
              <w:t>Non-Synchronous Electricity Storage Module</w:t>
            </w:r>
          </w:p>
        </w:tc>
        <w:tc>
          <w:tcPr>
            <w:tcW w:w="6634" w:type="dxa"/>
          </w:tcPr>
          <w:p w14:paraId="23AB1086" w14:textId="77777777" w:rsidR="00F81D7C" w:rsidRPr="007E0B31" w:rsidRDefault="00F81D7C" w:rsidP="00F81D7C">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DEE1E6E">
        <w:trPr>
          <w:cantSplit/>
        </w:trPr>
        <w:tc>
          <w:tcPr>
            <w:tcW w:w="2884" w:type="dxa"/>
          </w:tcPr>
          <w:p w14:paraId="12D0456B" w14:textId="77777777" w:rsidR="00F81D7C" w:rsidRPr="007E0B31" w:rsidRDefault="00F81D7C" w:rsidP="00F81D7C">
            <w:pPr>
              <w:pStyle w:val="Arial11Bold"/>
              <w:rPr>
                <w:rFonts w:cs="Arial"/>
              </w:rPr>
            </w:pPr>
            <w:r>
              <w:t>Non-Synchronous Electricity Storage Unit</w:t>
            </w:r>
          </w:p>
        </w:tc>
        <w:tc>
          <w:tcPr>
            <w:tcW w:w="6634" w:type="dxa"/>
          </w:tcPr>
          <w:p w14:paraId="5B03D0F1" w14:textId="77777777" w:rsidR="00F81D7C" w:rsidRPr="007E0B31" w:rsidRDefault="00F81D7C" w:rsidP="00F81D7C">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DEE1E6E">
        <w:trPr>
          <w:cantSplit/>
        </w:trPr>
        <w:tc>
          <w:tcPr>
            <w:tcW w:w="2884" w:type="dxa"/>
          </w:tcPr>
          <w:p w14:paraId="3A87232E" w14:textId="77777777" w:rsidR="00F81D7C" w:rsidRPr="007E0B31" w:rsidRDefault="00F81D7C" w:rsidP="00F81D7C">
            <w:pPr>
              <w:pStyle w:val="Arial11Bold"/>
              <w:rPr>
                <w:rFonts w:cs="Arial"/>
              </w:rPr>
            </w:pPr>
            <w:r w:rsidRPr="007E0B31">
              <w:rPr>
                <w:rFonts w:cs="Arial"/>
              </w:rPr>
              <w:t>Non-Synchronous Generating Unit</w:t>
            </w:r>
          </w:p>
        </w:tc>
        <w:tc>
          <w:tcPr>
            <w:tcW w:w="6634" w:type="dxa"/>
          </w:tcPr>
          <w:p w14:paraId="6D5D77F2"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DEE1E6E">
        <w:trPr>
          <w:cantSplit/>
        </w:trPr>
        <w:tc>
          <w:tcPr>
            <w:tcW w:w="2884" w:type="dxa"/>
          </w:tcPr>
          <w:p w14:paraId="71FF2E3B" w14:textId="77777777" w:rsidR="00F81D7C" w:rsidRPr="007E0B31" w:rsidRDefault="00F81D7C" w:rsidP="00F81D7C">
            <w:pPr>
              <w:pStyle w:val="Arial11Bold"/>
              <w:rPr>
                <w:rFonts w:cs="Arial"/>
              </w:rPr>
            </w:pPr>
            <w:r w:rsidRPr="007E0B31">
              <w:rPr>
                <w:rFonts w:cs="Arial"/>
              </w:rPr>
              <w:t>Normal CCGT Module</w:t>
            </w:r>
          </w:p>
        </w:tc>
        <w:tc>
          <w:tcPr>
            <w:tcW w:w="6634" w:type="dxa"/>
          </w:tcPr>
          <w:p w14:paraId="659D7595" w14:textId="77777777" w:rsidR="00F81D7C" w:rsidRPr="007E0B31" w:rsidRDefault="00F81D7C" w:rsidP="00F81D7C">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DEE1E6E">
        <w:trPr>
          <w:cantSplit/>
        </w:trPr>
        <w:tc>
          <w:tcPr>
            <w:tcW w:w="2884" w:type="dxa"/>
          </w:tcPr>
          <w:p w14:paraId="057211B2" w14:textId="77777777" w:rsidR="00F81D7C" w:rsidRPr="007E0B31" w:rsidRDefault="00F81D7C" w:rsidP="00F81D7C">
            <w:pPr>
              <w:pStyle w:val="Arial11Bold"/>
              <w:rPr>
                <w:rFonts w:cs="Arial"/>
              </w:rPr>
            </w:pPr>
            <w:r w:rsidRPr="007E0B31">
              <w:rPr>
                <w:rFonts w:cs="Arial"/>
              </w:rPr>
              <w:t>Novel Unit</w:t>
            </w:r>
          </w:p>
        </w:tc>
        <w:tc>
          <w:tcPr>
            <w:tcW w:w="6634" w:type="dxa"/>
          </w:tcPr>
          <w:p w14:paraId="041D9A7B" w14:textId="77777777" w:rsidR="00F81D7C" w:rsidRPr="007E0B31" w:rsidRDefault="00F81D7C" w:rsidP="00F81D7C">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DEE1E6E">
        <w:trPr>
          <w:cantSplit/>
        </w:trPr>
        <w:tc>
          <w:tcPr>
            <w:tcW w:w="2884" w:type="dxa"/>
          </w:tcPr>
          <w:p w14:paraId="110D92AE" w14:textId="77777777" w:rsidR="00F81D7C" w:rsidRPr="007E0B31" w:rsidRDefault="00F81D7C" w:rsidP="00F81D7C">
            <w:pPr>
              <w:pStyle w:val="Arial11Bold"/>
              <w:rPr>
                <w:rFonts w:cs="Arial"/>
              </w:rPr>
            </w:pPr>
            <w:r w:rsidRPr="007E0B31">
              <w:rPr>
                <w:rFonts w:cs="Arial"/>
              </w:rPr>
              <w:t>OC9 De-synchronised Island Procedure</w:t>
            </w:r>
          </w:p>
        </w:tc>
        <w:tc>
          <w:tcPr>
            <w:tcW w:w="6634" w:type="dxa"/>
          </w:tcPr>
          <w:p w14:paraId="50C0E178" w14:textId="77777777" w:rsidR="00F81D7C" w:rsidRPr="007E0B31" w:rsidRDefault="00F81D7C" w:rsidP="00F81D7C">
            <w:pPr>
              <w:pStyle w:val="TableArial11"/>
              <w:rPr>
                <w:rFonts w:cs="Arial"/>
                <w:b/>
                <w:u w:val="single"/>
              </w:rPr>
            </w:pPr>
            <w:r w:rsidRPr="007E0B31">
              <w:rPr>
                <w:rFonts w:cs="Arial"/>
              </w:rPr>
              <w:t>Has the meaning set out in OC9.5.4.</w:t>
            </w:r>
          </w:p>
        </w:tc>
      </w:tr>
      <w:tr w:rsidR="00F81D7C" w:rsidRPr="007E0B31" w14:paraId="5C71F10A" w14:textId="77777777" w:rsidTr="0DEE1E6E">
        <w:trPr>
          <w:cantSplit/>
        </w:trPr>
        <w:tc>
          <w:tcPr>
            <w:tcW w:w="2884" w:type="dxa"/>
          </w:tcPr>
          <w:p w14:paraId="3836FE92" w14:textId="77777777" w:rsidR="00F81D7C" w:rsidRPr="007E0B31" w:rsidRDefault="00F81D7C" w:rsidP="00F81D7C">
            <w:pPr>
              <w:pStyle w:val="Arial11Bold"/>
              <w:rPr>
                <w:rFonts w:cs="Arial"/>
              </w:rPr>
            </w:pPr>
            <w:r w:rsidRPr="007E0B31">
              <w:rPr>
                <w:rFonts w:cs="Arial"/>
              </w:rPr>
              <w:t>Offshore</w:t>
            </w:r>
          </w:p>
        </w:tc>
        <w:tc>
          <w:tcPr>
            <w:tcW w:w="6634" w:type="dxa"/>
          </w:tcPr>
          <w:p w14:paraId="30D0FC75" w14:textId="77777777" w:rsidR="00F81D7C" w:rsidRPr="007E0B31" w:rsidRDefault="00F81D7C" w:rsidP="00F81D7C">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DEE1E6E">
        <w:trPr>
          <w:cantSplit/>
        </w:trPr>
        <w:tc>
          <w:tcPr>
            <w:tcW w:w="2884" w:type="dxa"/>
          </w:tcPr>
          <w:p w14:paraId="1A38F2FD" w14:textId="77777777" w:rsidR="00F81D7C" w:rsidRPr="007E0B31" w:rsidRDefault="00F81D7C" w:rsidP="00F81D7C">
            <w:pPr>
              <w:pStyle w:val="Arial11Bold"/>
              <w:rPr>
                <w:rFonts w:cs="Arial"/>
                <w:highlight w:val="yellow"/>
              </w:rPr>
            </w:pPr>
            <w:r w:rsidRPr="007E0B31">
              <w:rPr>
                <w:rFonts w:cs="Arial"/>
              </w:rPr>
              <w:t>Offshore DC Converter</w:t>
            </w:r>
          </w:p>
        </w:tc>
        <w:tc>
          <w:tcPr>
            <w:tcW w:w="6634" w:type="dxa"/>
          </w:tcPr>
          <w:p w14:paraId="15CE8C09"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DEE1E6E">
        <w:trPr>
          <w:cantSplit/>
        </w:trPr>
        <w:tc>
          <w:tcPr>
            <w:tcW w:w="2884" w:type="dxa"/>
          </w:tcPr>
          <w:p w14:paraId="15DB95D4" w14:textId="77777777" w:rsidR="00F81D7C" w:rsidRPr="007E0B31" w:rsidRDefault="00F81D7C" w:rsidP="00F81D7C">
            <w:pPr>
              <w:pStyle w:val="Arial11Bold"/>
              <w:rPr>
                <w:rFonts w:cs="Arial"/>
                <w:highlight w:val="yellow"/>
              </w:rPr>
            </w:pPr>
            <w:r w:rsidRPr="007E0B31">
              <w:rPr>
                <w:rFonts w:cs="Arial"/>
              </w:rPr>
              <w:t>Offshore HVDC Converter</w:t>
            </w:r>
          </w:p>
        </w:tc>
        <w:tc>
          <w:tcPr>
            <w:tcW w:w="6634" w:type="dxa"/>
          </w:tcPr>
          <w:p w14:paraId="240FA51B"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DEE1E6E">
        <w:trPr>
          <w:cantSplit/>
        </w:trPr>
        <w:tc>
          <w:tcPr>
            <w:tcW w:w="2884" w:type="dxa"/>
          </w:tcPr>
          <w:p w14:paraId="6A0A33DB" w14:textId="77777777" w:rsidR="00F81D7C" w:rsidRPr="007E0B31" w:rsidRDefault="00F81D7C" w:rsidP="00F81D7C">
            <w:pPr>
              <w:pStyle w:val="Arial11Bold"/>
              <w:rPr>
                <w:rFonts w:cs="Arial"/>
              </w:rPr>
            </w:pPr>
            <w:r w:rsidRPr="007E0B31">
              <w:rPr>
                <w:rFonts w:cs="Arial"/>
              </w:rPr>
              <w:lastRenderedPageBreak/>
              <w:t>Offshore Development Information Statement</w:t>
            </w:r>
          </w:p>
        </w:tc>
        <w:tc>
          <w:tcPr>
            <w:tcW w:w="6634" w:type="dxa"/>
          </w:tcPr>
          <w:p w14:paraId="24743A7E" w14:textId="69CDD9EF" w:rsidR="00F81D7C" w:rsidRPr="007E0B31" w:rsidRDefault="00F81D7C" w:rsidP="00F81D7C">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DEE1E6E">
        <w:trPr>
          <w:cantSplit/>
        </w:trPr>
        <w:tc>
          <w:tcPr>
            <w:tcW w:w="2884" w:type="dxa"/>
          </w:tcPr>
          <w:p w14:paraId="5C141926" w14:textId="77777777" w:rsidR="00F81D7C" w:rsidRPr="007E0B31" w:rsidRDefault="00F81D7C" w:rsidP="00F81D7C">
            <w:pPr>
              <w:pStyle w:val="Arial11Bold"/>
              <w:rPr>
                <w:rFonts w:cs="Arial"/>
              </w:rPr>
            </w:pPr>
            <w:r w:rsidRPr="007E0B31">
              <w:rPr>
                <w:rFonts w:cs="Arial"/>
              </w:rPr>
              <w:t>Offshore Generating Unit</w:t>
            </w:r>
          </w:p>
        </w:tc>
        <w:tc>
          <w:tcPr>
            <w:tcW w:w="6634" w:type="dxa"/>
          </w:tcPr>
          <w:p w14:paraId="0A15BD7F" w14:textId="7F54D47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DEE1E6E">
        <w:trPr>
          <w:cantSplit/>
        </w:trPr>
        <w:tc>
          <w:tcPr>
            <w:tcW w:w="2884" w:type="dxa"/>
          </w:tcPr>
          <w:p w14:paraId="2469BF55" w14:textId="77777777" w:rsidR="00F81D7C" w:rsidRPr="007E0B31" w:rsidRDefault="00F81D7C" w:rsidP="00F81D7C">
            <w:pPr>
              <w:pStyle w:val="Arial11Bold"/>
              <w:rPr>
                <w:rFonts w:cs="Arial"/>
              </w:rPr>
            </w:pPr>
            <w:r w:rsidRPr="007E0B31">
              <w:rPr>
                <w:rFonts w:cs="Arial"/>
              </w:rPr>
              <w:t>Offshore Grid Entry Point</w:t>
            </w:r>
          </w:p>
        </w:tc>
        <w:tc>
          <w:tcPr>
            <w:tcW w:w="6634" w:type="dxa"/>
          </w:tcPr>
          <w:p w14:paraId="07DDE50B" w14:textId="77777777" w:rsidR="00F81D7C" w:rsidRPr="007E0B31" w:rsidRDefault="00F81D7C" w:rsidP="00F81D7C">
            <w:pPr>
              <w:pStyle w:val="TableArial11"/>
              <w:rPr>
                <w:rFonts w:cs="Arial"/>
              </w:rPr>
            </w:pPr>
            <w:r w:rsidRPr="007E0B31">
              <w:rPr>
                <w:rFonts w:cs="Arial"/>
              </w:rPr>
              <w:t>In the case of:-</w:t>
            </w:r>
          </w:p>
          <w:p w14:paraId="66A87D35" w14:textId="7466F12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DEE1E6E">
        <w:trPr>
          <w:cantSplit/>
        </w:trPr>
        <w:tc>
          <w:tcPr>
            <w:tcW w:w="2884" w:type="dxa"/>
          </w:tcPr>
          <w:p w14:paraId="20A69062" w14:textId="6974D298" w:rsidR="00F81D7C" w:rsidRPr="007E0B31" w:rsidRDefault="00F81D7C" w:rsidP="00F81D7C">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F81D7C" w:rsidRPr="00785E5F" w:rsidRDefault="00F81D7C" w:rsidP="00F81D7C">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F81D7C" w:rsidRPr="00785E5F" w:rsidRDefault="00F81D7C" w:rsidP="00F81D7C">
            <w:pPr>
              <w:pStyle w:val="Default"/>
              <w:jc w:val="both"/>
              <w:rPr>
                <w:sz w:val="20"/>
                <w:szCs w:val="20"/>
              </w:rPr>
            </w:pPr>
          </w:p>
          <w:p w14:paraId="30FDBA32" w14:textId="585B9D16" w:rsidR="00F81D7C" w:rsidRPr="00BA1BD4" w:rsidRDefault="00F81D7C" w:rsidP="00F81D7C">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F81D7C" w:rsidRPr="007E0B31" w14:paraId="664F02B9" w14:textId="77777777" w:rsidTr="0DEE1E6E">
        <w:trPr>
          <w:cantSplit/>
        </w:trPr>
        <w:tc>
          <w:tcPr>
            <w:tcW w:w="2884" w:type="dxa"/>
          </w:tcPr>
          <w:p w14:paraId="0E0F222D" w14:textId="77777777" w:rsidR="00F81D7C" w:rsidRPr="007E0B31" w:rsidRDefault="00F81D7C" w:rsidP="00F81D7C">
            <w:pPr>
              <w:pStyle w:val="Arial11Bold"/>
              <w:rPr>
                <w:rFonts w:cs="Arial"/>
              </w:rPr>
            </w:pPr>
            <w:r w:rsidRPr="007E0B31">
              <w:rPr>
                <w:rFonts w:cs="Arial"/>
              </w:rPr>
              <w:t>Offshore Non-Synchronous Generating Unit</w:t>
            </w:r>
          </w:p>
        </w:tc>
        <w:tc>
          <w:tcPr>
            <w:tcW w:w="6634" w:type="dxa"/>
          </w:tcPr>
          <w:p w14:paraId="759EC095" w14:textId="12A9D85E" w:rsidR="00F81D7C" w:rsidRPr="007E0B31" w:rsidRDefault="00F81D7C" w:rsidP="00F81D7C">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DEE1E6E">
        <w:trPr>
          <w:cantSplit/>
        </w:trPr>
        <w:tc>
          <w:tcPr>
            <w:tcW w:w="2884" w:type="dxa"/>
          </w:tcPr>
          <w:p w14:paraId="002850F2" w14:textId="77777777" w:rsidR="00F81D7C" w:rsidRPr="007E0B31" w:rsidRDefault="00F81D7C" w:rsidP="00F81D7C">
            <w:pPr>
              <w:pStyle w:val="Arial11Bold"/>
              <w:rPr>
                <w:rFonts w:cs="Arial"/>
              </w:rPr>
            </w:pPr>
            <w:r w:rsidRPr="007E0B31">
              <w:rPr>
                <w:rFonts w:cs="Arial"/>
              </w:rPr>
              <w:t>Offshore Platform</w:t>
            </w:r>
          </w:p>
        </w:tc>
        <w:tc>
          <w:tcPr>
            <w:tcW w:w="6634" w:type="dxa"/>
          </w:tcPr>
          <w:p w14:paraId="25B6104F" w14:textId="77777777" w:rsidR="00F81D7C" w:rsidRPr="007E0B31" w:rsidRDefault="00F81D7C" w:rsidP="00F81D7C">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DEE1E6E">
        <w:trPr>
          <w:cantSplit/>
        </w:trPr>
        <w:tc>
          <w:tcPr>
            <w:tcW w:w="2884" w:type="dxa"/>
          </w:tcPr>
          <w:p w14:paraId="0F8C75C5" w14:textId="77777777" w:rsidR="00F81D7C" w:rsidRPr="007E0B31" w:rsidRDefault="00F81D7C" w:rsidP="00F81D7C">
            <w:pPr>
              <w:pStyle w:val="Arial11Bold"/>
              <w:rPr>
                <w:rFonts w:cs="Arial"/>
              </w:rPr>
            </w:pPr>
            <w:r w:rsidRPr="007E0B31">
              <w:rPr>
                <w:rFonts w:cs="Arial"/>
              </w:rPr>
              <w:lastRenderedPageBreak/>
              <w:t>Offshore Power Park Module</w:t>
            </w:r>
          </w:p>
        </w:tc>
        <w:tc>
          <w:tcPr>
            <w:tcW w:w="6634" w:type="dxa"/>
          </w:tcPr>
          <w:p w14:paraId="1A8EAFDB" w14:textId="77777777" w:rsidR="00F81D7C" w:rsidRPr="007E0B31" w:rsidRDefault="00F81D7C" w:rsidP="00F81D7C">
            <w:pPr>
              <w:pStyle w:val="TableArial11"/>
              <w:rPr>
                <w:rFonts w:cs="Arial"/>
              </w:rPr>
            </w:pPr>
            <w:bookmarkStart w:id="4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0"/>
          </w:p>
        </w:tc>
      </w:tr>
      <w:tr w:rsidR="00F81D7C" w:rsidRPr="007E0B31" w14:paraId="3532A847" w14:textId="77777777" w:rsidTr="0DEE1E6E">
        <w:trPr>
          <w:cantSplit/>
        </w:trPr>
        <w:tc>
          <w:tcPr>
            <w:tcW w:w="2884" w:type="dxa"/>
          </w:tcPr>
          <w:p w14:paraId="05251472" w14:textId="77777777" w:rsidR="00F81D7C" w:rsidRPr="007E0B31" w:rsidRDefault="00F81D7C" w:rsidP="00F81D7C">
            <w:pPr>
              <w:pStyle w:val="Arial11Bold"/>
              <w:rPr>
                <w:rFonts w:cs="Arial"/>
              </w:rPr>
            </w:pPr>
            <w:r w:rsidRPr="007E0B31">
              <w:rPr>
                <w:rFonts w:cs="Arial"/>
              </w:rPr>
              <w:t>Offshore Power Park String</w:t>
            </w:r>
          </w:p>
        </w:tc>
        <w:tc>
          <w:tcPr>
            <w:tcW w:w="6634" w:type="dxa"/>
          </w:tcPr>
          <w:p w14:paraId="7A8E03BF" w14:textId="4A4B8989" w:rsidR="00F81D7C" w:rsidRPr="007E0B31" w:rsidRDefault="00F81D7C" w:rsidP="00F81D7C">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DEE1E6E">
        <w:trPr>
          <w:cantSplit/>
        </w:trPr>
        <w:tc>
          <w:tcPr>
            <w:tcW w:w="2884" w:type="dxa"/>
          </w:tcPr>
          <w:p w14:paraId="736E893A" w14:textId="77777777" w:rsidR="00F81D7C" w:rsidRPr="007E0B31" w:rsidRDefault="00F81D7C" w:rsidP="00F81D7C">
            <w:pPr>
              <w:pStyle w:val="Arial11Bold"/>
              <w:rPr>
                <w:rFonts w:cs="Arial"/>
              </w:rPr>
            </w:pPr>
            <w:r w:rsidRPr="007E0B31">
              <w:rPr>
                <w:rFonts w:cs="Arial"/>
              </w:rPr>
              <w:t>Offshore Synchronous Generating Unit</w:t>
            </w:r>
          </w:p>
        </w:tc>
        <w:tc>
          <w:tcPr>
            <w:tcW w:w="6634" w:type="dxa"/>
          </w:tcPr>
          <w:p w14:paraId="72936350" w14:textId="1BEFFF2B" w:rsidR="00F81D7C" w:rsidRPr="007E0B31" w:rsidRDefault="00F81D7C" w:rsidP="00F81D7C">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DEE1E6E">
        <w:trPr>
          <w:cantSplit/>
        </w:trPr>
        <w:tc>
          <w:tcPr>
            <w:tcW w:w="2884" w:type="dxa"/>
          </w:tcPr>
          <w:p w14:paraId="4A973150" w14:textId="77777777" w:rsidR="00F81D7C" w:rsidRPr="007E0B31" w:rsidRDefault="00F81D7C" w:rsidP="00F81D7C">
            <w:pPr>
              <w:pStyle w:val="Arial11Bold"/>
              <w:spacing w:before="0"/>
              <w:rPr>
                <w:rFonts w:cs="Arial"/>
              </w:rPr>
            </w:pPr>
            <w:r w:rsidRPr="007E0B31">
              <w:rPr>
                <w:rFonts w:cs="Arial"/>
              </w:rPr>
              <w:t>Offshore Synchronous Power Generating Module</w:t>
            </w:r>
          </w:p>
        </w:tc>
        <w:tc>
          <w:tcPr>
            <w:tcW w:w="6634" w:type="dxa"/>
          </w:tcPr>
          <w:p w14:paraId="3E6A84C6" w14:textId="77777777" w:rsidR="00F81D7C" w:rsidRDefault="00F81D7C" w:rsidP="00F81D7C">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rsidP="00F81D7C">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DEE1E6E">
        <w:trPr>
          <w:cantSplit/>
        </w:trPr>
        <w:tc>
          <w:tcPr>
            <w:tcW w:w="2884" w:type="dxa"/>
          </w:tcPr>
          <w:p w14:paraId="67CDBB6B" w14:textId="77777777" w:rsidR="00F81D7C" w:rsidRPr="007E0B31" w:rsidRDefault="00F81D7C" w:rsidP="00F81D7C">
            <w:pPr>
              <w:pStyle w:val="Arial11Bold"/>
              <w:rPr>
                <w:rFonts w:cs="Arial"/>
              </w:rPr>
            </w:pPr>
            <w:r w:rsidRPr="007E0B31">
              <w:rPr>
                <w:rFonts w:cs="Arial"/>
              </w:rPr>
              <w:t>Offshore Tender Process</w:t>
            </w:r>
          </w:p>
        </w:tc>
        <w:tc>
          <w:tcPr>
            <w:tcW w:w="6634" w:type="dxa"/>
          </w:tcPr>
          <w:p w14:paraId="5A9BEB2F" w14:textId="77777777" w:rsidR="00F81D7C" w:rsidRPr="007E0B31" w:rsidRDefault="00F81D7C" w:rsidP="00F81D7C">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DEE1E6E">
        <w:trPr>
          <w:cantSplit/>
        </w:trPr>
        <w:tc>
          <w:tcPr>
            <w:tcW w:w="2884" w:type="dxa"/>
          </w:tcPr>
          <w:p w14:paraId="7E4E3598" w14:textId="77777777" w:rsidR="00F81D7C" w:rsidRPr="007E0B31" w:rsidRDefault="00F81D7C" w:rsidP="00F81D7C">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F81D7C" w:rsidRPr="007E0B31" w:rsidRDefault="00F81D7C" w:rsidP="00F81D7C">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DEE1E6E">
        <w:trPr>
          <w:cantSplit/>
        </w:trPr>
        <w:tc>
          <w:tcPr>
            <w:tcW w:w="2884" w:type="dxa"/>
          </w:tcPr>
          <w:p w14:paraId="15239EB1" w14:textId="77777777" w:rsidR="00F81D7C" w:rsidRPr="007E0B31" w:rsidRDefault="00F81D7C" w:rsidP="00F81D7C">
            <w:pPr>
              <w:pStyle w:val="Arial11Bold"/>
              <w:rPr>
                <w:rFonts w:cs="Arial"/>
              </w:rPr>
            </w:pPr>
            <w:r w:rsidRPr="007E0B31">
              <w:rPr>
                <w:rFonts w:cs="Arial"/>
              </w:rPr>
              <w:t>Offshore Transmission Licensee</w:t>
            </w:r>
          </w:p>
        </w:tc>
        <w:tc>
          <w:tcPr>
            <w:tcW w:w="6634" w:type="dxa"/>
          </w:tcPr>
          <w:p w14:paraId="128B978A" w14:textId="77777777" w:rsidR="00F81D7C" w:rsidRPr="007E0B31" w:rsidRDefault="00F81D7C" w:rsidP="00F81D7C">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DEE1E6E">
        <w:trPr>
          <w:cantSplit/>
        </w:trPr>
        <w:tc>
          <w:tcPr>
            <w:tcW w:w="2884" w:type="dxa"/>
          </w:tcPr>
          <w:p w14:paraId="30A26B26" w14:textId="77777777" w:rsidR="00F81D7C" w:rsidRPr="007E0B31" w:rsidRDefault="00F81D7C" w:rsidP="00F81D7C">
            <w:pPr>
              <w:pStyle w:val="Arial11Bold"/>
              <w:rPr>
                <w:rFonts w:cs="Arial"/>
                <w:highlight w:val="yellow"/>
              </w:rPr>
            </w:pPr>
            <w:r w:rsidRPr="007E0B31">
              <w:rPr>
                <w:rFonts w:cs="Arial"/>
              </w:rPr>
              <w:t>Offshore Transmission System</w:t>
            </w:r>
          </w:p>
        </w:tc>
        <w:tc>
          <w:tcPr>
            <w:tcW w:w="6634" w:type="dxa"/>
          </w:tcPr>
          <w:p w14:paraId="61F55C2E" w14:textId="77777777" w:rsidR="00F81D7C" w:rsidRPr="007E0B31" w:rsidRDefault="00F81D7C" w:rsidP="00F81D7C">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DEE1E6E">
        <w:trPr>
          <w:cantSplit/>
        </w:trPr>
        <w:tc>
          <w:tcPr>
            <w:tcW w:w="2884" w:type="dxa"/>
          </w:tcPr>
          <w:p w14:paraId="16464488" w14:textId="77777777" w:rsidR="00F81D7C" w:rsidRPr="007E0B31" w:rsidRDefault="00F81D7C" w:rsidP="00F81D7C">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DEE1E6E">
        <w:trPr>
          <w:cantSplit/>
        </w:trPr>
        <w:tc>
          <w:tcPr>
            <w:tcW w:w="2884" w:type="dxa"/>
          </w:tcPr>
          <w:p w14:paraId="13EE6AD2" w14:textId="77777777" w:rsidR="00F81D7C" w:rsidRPr="007E0B31" w:rsidRDefault="00F81D7C" w:rsidP="00F81D7C">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F81D7C" w:rsidRPr="007E0B31" w:rsidRDefault="00F81D7C" w:rsidP="00F81D7C">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DEE1E6E">
        <w:trPr>
          <w:cantSplit/>
        </w:trPr>
        <w:tc>
          <w:tcPr>
            <w:tcW w:w="2884" w:type="dxa"/>
          </w:tcPr>
          <w:p w14:paraId="39F8391B" w14:textId="77777777" w:rsidR="00F81D7C" w:rsidRPr="007E0B31" w:rsidRDefault="00F81D7C" w:rsidP="00F81D7C">
            <w:pPr>
              <w:pStyle w:val="Arial11Bold"/>
              <w:rPr>
                <w:rFonts w:cs="Arial"/>
                <w:highlight w:val="yellow"/>
              </w:rPr>
            </w:pPr>
            <w:r w:rsidRPr="007E0B31">
              <w:rPr>
                <w:rFonts w:cs="Arial"/>
              </w:rPr>
              <w:t>Offshore Waters</w:t>
            </w:r>
          </w:p>
        </w:tc>
        <w:tc>
          <w:tcPr>
            <w:tcW w:w="6634" w:type="dxa"/>
          </w:tcPr>
          <w:p w14:paraId="02B387B2" w14:textId="77777777" w:rsidR="00F81D7C" w:rsidRPr="007E0B31" w:rsidRDefault="00F81D7C" w:rsidP="00F81D7C">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DEE1E6E">
        <w:trPr>
          <w:cantSplit/>
        </w:trPr>
        <w:tc>
          <w:tcPr>
            <w:tcW w:w="2884" w:type="dxa"/>
          </w:tcPr>
          <w:p w14:paraId="3248E0E0" w14:textId="77777777" w:rsidR="00F81D7C" w:rsidRPr="007E0B31" w:rsidRDefault="00F81D7C" w:rsidP="00F81D7C">
            <w:pPr>
              <w:pStyle w:val="Arial11Bold"/>
              <w:rPr>
                <w:rFonts w:cs="Arial"/>
              </w:rPr>
            </w:pPr>
            <w:r w:rsidRPr="007E0B31">
              <w:rPr>
                <w:rFonts w:cs="Arial"/>
              </w:rPr>
              <w:t>Offshore Works Assumptions</w:t>
            </w:r>
          </w:p>
        </w:tc>
        <w:tc>
          <w:tcPr>
            <w:tcW w:w="6634" w:type="dxa"/>
          </w:tcPr>
          <w:p w14:paraId="30E7C48C" w14:textId="77777777" w:rsidR="00F81D7C" w:rsidRPr="007E0B31" w:rsidRDefault="00F81D7C" w:rsidP="00F81D7C">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DEE1E6E">
        <w:trPr>
          <w:cantSplit/>
        </w:trPr>
        <w:tc>
          <w:tcPr>
            <w:tcW w:w="2884" w:type="dxa"/>
          </w:tcPr>
          <w:p w14:paraId="3768E5CA" w14:textId="77777777" w:rsidR="00F81D7C" w:rsidRPr="007E0B31" w:rsidRDefault="00F81D7C" w:rsidP="00F81D7C">
            <w:pPr>
              <w:pStyle w:val="Arial11Bold"/>
              <w:rPr>
                <w:rFonts w:cs="Arial"/>
                <w:highlight w:val="yellow"/>
              </w:rPr>
            </w:pPr>
            <w:r w:rsidRPr="007E0B31">
              <w:rPr>
                <w:rFonts w:cs="Arial"/>
              </w:rPr>
              <w:t>Onshore</w:t>
            </w:r>
          </w:p>
        </w:tc>
        <w:tc>
          <w:tcPr>
            <w:tcW w:w="6634" w:type="dxa"/>
          </w:tcPr>
          <w:p w14:paraId="4E4449A1" w14:textId="77777777" w:rsidR="00F81D7C" w:rsidRPr="007E0B31" w:rsidRDefault="00F81D7C" w:rsidP="00F81D7C">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DEE1E6E">
        <w:trPr>
          <w:cantSplit/>
        </w:trPr>
        <w:tc>
          <w:tcPr>
            <w:tcW w:w="2884" w:type="dxa"/>
          </w:tcPr>
          <w:p w14:paraId="48043840" w14:textId="77777777" w:rsidR="00F81D7C" w:rsidRPr="007E0B31" w:rsidRDefault="00F81D7C" w:rsidP="00F81D7C">
            <w:pPr>
              <w:pStyle w:val="Arial11Bold"/>
              <w:rPr>
                <w:rFonts w:cs="Arial"/>
                <w:highlight w:val="yellow"/>
              </w:rPr>
            </w:pPr>
            <w:r w:rsidRPr="007E0B31">
              <w:rPr>
                <w:rFonts w:cs="Arial"/>
              </w:rPr>
              <w:t>Onshore DC Converter</w:t>
            </w:r>
          </w:p>
        </w:tc>
        <w:tc>
          <w:tcPr>
            <w:tcW w:w="6634" w:type="dxa"/>
          </w:tcPr>
          <w:p w14:paraId="64EEC2DE" w14:textId="77777777" w:rsidR="00F81D7C" w:rsidRPr="007E0B31" w:rsidRDefault="00F81D7C" w:rsidP="00F81D7C">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DEE1E6E">
        <w:trPr>
          <w:cantSplit/>
        </w:trPr>
        <w:tc>
          <w:tcPr>
            <w:tcW w:w="2884" w:type="dxa"/>
          </w:tcPr>
          <w:p w14:paraId="1A1B1603" w14:textId="77777777" w:rsidR="00F81D7C" w:rsidRPr="007E0B31" w:rsidRDefault="00F81D7C" w:rsidP="00F81D7C">
            <w:pPr>
              <w:pStyle w:val="Arial11Bold"/>
              <w:rPr>
                <w:rFonts w:cs="Arial"/>
              </w:rPr>
            </w:pPr>
            <w:r w:rsidRPr="007E0B31">
              <w:rPr>
                <w:rFonts w:cs="Arial"/>
              </w:rPr>
              <w:t>Onshore Generating Unit</w:t>
            </w:r>
          </w:p>
        </w:tc>
        <w:tc>
          <w:tcPr>
            <w:tcW w:w="6634" w:type="dxa"/>
          </w:tcPr>
          <w:p w14:paraId="1C282039" w14:textId="3958CEB1" w:rsidR="00F81D7C" w:rsidRPr="007E0B31" w:rsidRDefault="00F81D7C" w:rsidP="00F81D7C">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DEE1E6E">
        <w:trPr>
          <w:cantSplit/>
        </w:trPr>
        <w:tc>
          <w:tcPr>
            <w:tcW w:w="2884" w:type="dxa"/>
          </w:tcPr>
          <w:p w14:paraId="35935210" w14:textId="77777777" w:rsidR="00F81D7C" w:rsidRPr="007E0B31" w:rsidRDefault="00F81D7C" w:rsidP="00F81D7C">
            <w:pPr>
              <w:pStyle w:val="Arial11Bold"/>
              <w:rPr>
                <w:rFonts w:cs="Arial"/>
              </w:rPr>
            </w:pPr>
            <w:r w:rsidRPr="007E0B31">
              <w:rPr>
                <w:rFonts w:cs="Arial"/>
              </w:rPr>
              <w:t>Onshore Grid Entry Point</w:t>
            </w:r>
          </w:p>
        </w:tc>
        <w:tc>
          <w:tcPr>
            <w:tcW w:w="6634" w:type="dxa"/>
          </w:tcPr>
          <w:p w14:paraId="6FC00EAB" w14:textId="6552310D" w:rsidR="00F81D7C" w:rsidRPr="007E0B31" w:rsidRDefault="00F81D7C" w:rsidP="00F81D7C">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DEE1E6E">
        <w:trPr>
          <w:cantSplit/>
        </w:trPr>
        <w:tc>
          <w:tcPr>
            <w:tcW w:w="2884" w:type="dxa"/>
          </w:tcPr>
          <w:p w14:paraId="2DC322BF" w14:textId="77777777" w:rsidR="00F81D7C" w:rsidRPr="007E0B31" w:rsidRDefault="00F81D7C" w:rsidP="00F81D7C">
            <w:pPr>
              <w:pStyle w:val="Arial11Bold"/>
              <w:rPr>
                <w:rFonts w:cs="Arial"/>
                <w:highlight w:val="yellow"/>
              </w:rPr>
            </w:pPr>
            <w:r w:rsidRPr="007E0B31">
              <w:rPr>
                <w:rFonts w:cs="Arial"/>
              </w:rPr>
              <w:t>Onshore HVDC Converter</w:t>
            </w:r>
          </w:p>
        </w:tc>
        <w:tc>
          <w:tcPr>
            <w:tcW w:w="6634" w:type="dxa"/>
          </w:tcPr>
          <w:p w14:paraId="3218C152" w14:textId="77777777" w:rsidR="00F81D7C" w:rsidRPr="007E0B31" w:rsidRDefault="00F81D7C" w:rsidP="00F81D7C">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DEE1E6E">
        <w:trPr>
          <w:cantSplit/>
        </w:trPr>
        <w:tc>
          <w:tcPr>
            <w:tcW w:w="2884" w:type="dxa"/>
          </w:tcPr>
          <w:p w14:paraId="45CD5B8B" w14:textId="77777777" w:rsidR="00F81D7C" w:rsidRPr="007E0B31" w:rsidRDefault="00F81D7C" w:rsidP="00F81D7C">
            <w:pPr>
              <w:pStyle w:val="Arial11Bold"/>
              <w:rPr>
                <w:rFonts w:cs="Arial"/>
              </w:rPr>
            </w:pPr>
            <w:r w:rsidRPr="007E0B31">
              <w:rPr>
                <w:rFonts w:cs="Arial"/>
              </w:rPr>
              <w:lastRenderedPageBreak/>
              <w:t>Onshore Non-Synchronous Generating Unit</w:t>
            </w:r>
          </w:p>
        </w:tc>
        <w:tc>
          <w:tcPr>
            <w:tcW w:w="6634" w:type="dxa"/>
          </w:tcPr>
          <w:p w14:paraId="723DCB6B" w14:textId="4724C80E"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DEE1E6E">
        <w:trPr>
          <w:cantSplit/>
        </w:trPr>
        <w:tc>
          <w:tcPr>
            <w:tcW w:w="2884" w:type="dxa"/>
          </w:tcPr>
          <w:p w14:paraId="09F676FF" w14:textId="77777777" w:rsidR="00F81D7C" w:rsidRPr="007E0B31" w:rsidRDefault="00F81D7C" w:rsidP="00F81D7C">
            <w:pPr>
              <w:pStyle w:val="Arial11Bold"/>
              <w:rPr>
                <w:rFonts w:cs="Arial"/>
              </w:rPr>
            </w:pPr>
            <w:r w:rsidRPr="007E0B31">
              <w:rPr>
                <w:rFonts w:cs="Arial"/>
              </w:rPr>
              <w:t>Onshore Power Park Module</w:t>
            </w:r>
          </w:p>
        </w:tc>
        <w:tc>
          <w:tcPr>
            <w:tcW w:w="6634" w:type="dxa"/>
          </w:tcPr>
          <w:p w14:paraId="4F3FC424" w14:textId="4AD18E75" w:rsidR="00F81D7C" w:rsidRPr="007E0B31" w:rsidRDefault="00F81D7C" w:rsidP="00F81D7C">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DEE1E6E">
        <w:trPr>
          <w:cantSplit/>
        </w:trPr>
        <w:tc>
          <w:tcPr>
            <w:tcW w:w="2884" w:type="dxa"/>
          </w:tcPr>
          <w:p w14:paraId="2FB52871" w14:textId="77777777" w:rsidR="00F81D7C" w:rsidRPr="007E0B31" w:rsidRDefault="00F81D7C" w:rsidP="00F81D7C">
            <w:pPr>
              <w:pStyle w:val="Arial11Bold"/>
              <w:rPr>
                <w:rFonts w:cs="Arial"/>
              </w:rPr>
            </w:pPr>
            <w:r w:rsidRPr="007E0B31">
              <w:rPr>
                <w:rFonts w:cs="Arial"/>
              </w:rPr>
              <w:t>Onshore Synchronous Generating Unit</w:t>
            </w:r>
          </w:p>
        </w:tc>
        <w:tc>
          <w:tcPr>
            <w:tcW w:w="6634" w:type="dxa"/>
          </w:tcPr>
          <w:p w14:paraId="53DD316B" w14:textId="296089E4" w:rsidR="00F81D7C" w:rsidRPr="007E0B31" w:rsidRDefault="00F81D7C" w:rsidP="00F81D7C">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DEE1E6E">
        <w:trPr>
          <w:cantSplit/>
        </w:trPr>
        <w:tc>
          <w:tcPr>
            <w:tcW w:w="2884" w:type="dxa"/>
          </w:tcPr>
          <w:p w14:paraId="75E7A9CF" w14:textId="77777777" w:rsidR="00F81D7C" w:rsidRPr="007E0B31" w:rsidDel="004B6FBB" w:rsidRDefault="00F81D7C" w:rsidP="00F81D7C">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F81D7C" w:rsidRDefault="00F81D7C" w:rsidP="00F81D7C">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F81D7C" w:rsidRPr="00A87826" w:rsidDel="004B6FBB" w:rsidRDefault="00F81D7C" w:rsidP="00F81D7C">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DEE1E6E">
        <w:trPr>
          <w:cantSplit/>
        </w:trPr>
        <w:tc>
          <w:tcPr>
            <w:tcW w:w="2884" w:type="dxa"/>
          </w:tcPr>
          <w:p w14:paraId="1FD98361" w14:textId="77777777" w:rsidR="00F81D7C" w:rsidRPr="007E0B31" w:rsidRDefault="00F81D7C" w:rsidP="00F81D7C">
            <w:pPr>
              <w:pStyle w:val="Arial11Bold"/>
              <w:rPr>
                <w:rFonts w:cs="Arial"/>
              </w:rPr>
            </w:pPr>
            <w:r w:rsidRPr="007E0B31">
              <w:rPr>
                <w:rFonts w:cs="Arial"/>
              </w:rPr>
              <w:t>Onshore Transmission Licensee</w:t>
            </w:r>
          </w:p>
        </w:tc>
        <w:tc>
          <w:tcPr>
            <w:tcW w:w="6634" w:type="dxa"/>
          </w:tcPr>
          <w:p w14:paraId="7691EDA3" w14:textId="2EBD7EE0" w:rsidR="00F81D7C" w:rsidRPr="007E0B31" w:rsidRDefault="00F81D7C" w:rsidP="00F81D7C">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sidR="00C95C55">
              <w:rPr>
                <w:rFonts w:cs="Arial"/>
              </w:rPr>
              <w:t xml:space="preserve">, </w:t>
            </w:r>
            <w:r w:rsidR="00C95C55" w:rsidRPr="00411C8B">
              <w:rPr>
                <w:rFonts w:cs="Arial"/>
              </w:rPr>
              <w:t>or a</w:t>
            </w:r>
            <w:r w:rsidR="00C95C55" w:rsidRPr="00411C8B">
              <w:rPr>
                <w:rFonts w:cs="Arial"/>
                <w:b/>
                <w:bCs/>
              </w:rPr>
              <w:t xml:space="preserve"> Competitively Appointed Transmission Licensee</w:t>
            </w:r>
            <w:r w:rsidR="00C95C55" w:rsidRPr="00C95C55">
              <w:rPr>
                <w:rFonts w:cs="Arial"/>
              </w:rPr>
              <w:t>.</w:t>
            </w:r>
          </w:p>
        </w:tc>
      </w:tr>
      <w:tr w:rsidR="00F81D7C" w:rsidRPr="007E0B31" w14:paraId="0953DDC7" w14:textId="77777777" w:rsidTr="0DEE1E6E">
        <w:trPr>
          <w:cantSplit/>
        </w:trPr>
        <w:tc>
          <w:tcPr>
            <w:tcW w:w="2884" w:type="dxa"/>
          </w:tcPr>
          <w:p w14:paraId="2B5600BA" w14:textId="77777777" w:rsidR="00F81D7C" w:rsidRPr="007E0B31" w:rsidRDefault="00F81D7C" w:rsidP="00F81D7C">
            <w:pPr>
              <w:pStyle w:val="Arial11Bold"/>
              <w:rPr>
                <w:rFonts w:cs="Arial"/>
              </w:rPr>
            </w:pPr>
            <w:r w:rsidRPr="007E0B31">
              <w:rPr>
                <w:rFonts w:cs="Arial"/>
              </w:rPr>
              <w:t>Onshore Transmission System</w:t>
            </w:r>
          </w:p>
        </w:tc>
        <w:tc>
          <w:tcPr>
            <w:tcW w:w="6634" w:type="dxa"/>
          </w:tcPr>
          <w:p w14:paraId="1D66BC55" w14:textId="3B198D30" w:rsidR="00F81D7C" w:rsidRPr="007E0B31" w:rsidRDefault="00F81D7C" w:rsidP="00F81D7C">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DEE1E6E">
        <w:trPr>
          <w:cantSplit/>
        </w:trPr>
        <w:tc>
          <w:tcPr>
            <w:tcW w:w="2884" w:type="dxa"/>
          </w:tcPr>
          <w:p w14:paraId="716FC70C" w14:textId="77777777" w:rsidR="00F81D7C" w:rsidRPr="007E0B31" w:rsidRDefault="00F81D7C" w:rsidP="00F81D7C">
            <w:pPr>
              <w:pStyle w:val="Arial11Bold"/>
              <w:rPr>
                <w:rFonts w:cs="Arial"/>
              </w:rPr>
            </w:pPr>
            <w:r w:rsidRPr="007E0B31">
              <w:rPr>
                <w:rFonts w:cs="Arial"/>
              </w:rPr>
              <w:t>On-Site Generator Site</w:t>
            </w:r>
          </w:p>
        </w:tc>
        <w:tc>
          <w:tcPr>
            <w:tcW w:w="6634" w:type="dxa"/>
          </w:tcPr>
          <w:p w14:paraId="68341A8F" w14:textId="77777777" w:rsidR="00F81D7C" w:rsidRPr="007E0B31" w:rsidRDefault="00F81D7C" w:rsidP="00F81D7C">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DEE1E6E">
        <w:trPr>
          <w:cantSplit/>
        </w:trPr>
        <w:tc>
          <w:tcPr>
            <w:tcW w:w="2884" w:type="dxa"/>
          </w:tcPr>
          <w:p w14:paraId="3B93C86F" w14:textId="77777777" w:rsidR="00F81D7C" w:rsidRPr="007E0B31" w:rsidRDefault="00F81D7C" w:rsidP="00F81D7C">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DEE1E6E">
        <w:trPr>
          <w:cantSplit/>
        </w:trPr>
        <w:tc>
          <w:tcPr>
            <w:tcW w:w="2884" w:type="dxa"/>
          </w:tcPr>
          <w:p w14:paraId="015ED0F3" w14:textId="77777777" w:rsidR="00F81D7C" w:rsidRPr="007E0B31" w:rsidRDefault="00F81D7C" w:rsidP="00F81D7C">
            <w:pPr>
              <w:pStyle w:val="Arial11Bold"/>
              <w:rPr>
                <w:rFonts w:cs="Arial"/>
              </w:rPr>
            </w:pPr>
            <w:r w:rsidRPr="007E0B31">
              <w:rPr>
                <w:rFonts w:cs="Arial"/>
              </w:rPr>
              <w:t>Operating Margin</w:t>
            </w:r>
          </w:p>
        </w:tc>
        <w:tc>
          <w:tcPr>
            <w:tcW w:w="6634" w:type="dxa"/>
          </w:tcPr>
          <w:p w14:paraId="2D829E78" w14:textId="77777777" w:rsidR="00F81D7C" w:rsidRPr="007E0B31" w:rsidRDefault="00F81D7C" w:rsidP="00F81D7C">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DEE1E6E">
        <w:trPr>
          <w:cantSplit/>
        </w:trPr>
        <w:tc>
          <w:tcPr>
            <w:tcW w:w="2884" w:type="dxa"/>
          </w:tcPr>
          <w:p w14:paraId="13992038" w14:textId="77777777" w:rsidR="00F81D7C" w:rsidRPr="007E0B31" w:rsidRDefault="00F81D7C" w:rsidP="00F81D7C">
            <w:pPr>
              <w:pStyle w:val="Arial11Bold"/>
              <w:rPr>
                <w:rFonts w:cs="Arial"/>
              </w:rPr>
            </w:pPr>
            <w:r w:rsidRPr="007E0B31">
              <w:rPr>
                <w:rFonts w:cs="Arial"/>
              </w:rPr>
              <w:t>Operating Reserve</w:t>
            </w:r>
          </w:p>
        </w:tc>
        <w:tc>
          <w:tcPr>
            <w:tcW w:w="6634" w:type="dxa"/>
          </w:tcPr>
          <w:p w14:paraId="7475BB27" w14:textId="77777777" w:rsidR="00F81D7C" w:rsidRPr="007E0B31" w:rsidRDefault="00F81D7C" w:rsidP="00F81D7C">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DEE1E6E">
        <w:trPr>
          <w:cantSplit/>
        </w:trPr>
        <w:tc>
          <w:tcPr>
            <w:tcW w:w="2884" w:type="dxa"/>
          </w:tcPr>
          <w:p w14:paraId="19E35302" w14:textId="77777777" w:rsidR="00F81D7C" w:rsidRPr="007E0B31" w:rsidRDefault="00F81D7C" w:rsidP="00F81D7C">
            <w:pPr>
              <w:pStyle w:val="Arial11Bold"/>
              <w:rPr>
                <w:rFonts w:cs="Arial"/>
              </w:rPr>
            </w:pPr>
            <w:r w:rsidRPr="007E0B31">
              <w:rPr>
                <w:rFonts w:cs="Arial"/>
              </w:rPr>
              <w:t>Operation</w:t>
            </w:r>
          </w:p>
        </w:tc>
        <w:tc>
          <w:tcPr>
            <w:tcW w:w="6634" w:type="dxa"/>
          </w:tcPr>
          <w:p w14:paraId="40F42388" w14:textId="77777777" w:rsidR="00F81D7C" w:rsidRPr="007E0B31" w:rsidRDefault="00F81D7C" w:rsidP="00F81D7C">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DEE1E6E">
        <w:trPr>
          <w:cantSplit/>
        </w:trPr>
        <w:tc>
          <w:tcPr>
            <w:tcW w:w="2884" w:type="dxa"/>
          </w:tcPr>
          <w:p w14:paraId="3ECA740F" w14:textId="77777777" w:rsidR="00F81D7C" w:rsidRPr="007E0B31" w:rsidRDefault="00F81D7C" w:rsidP="00F81D7C">
            <w:pPr>
              <w:pStyle w:val="Arial11Bold"/>
              <w:rPr>
                <w:rFonts w:cs="Arial"/>
              </w:rPr>
            </w:pPr>
            <w:r w:rsidRPr="007E0B31">
              <w:rPr>
                <w:rFonts w:cs="Arial"/>
              </w:rPr>
              <w:lastRenderedPageBreak/>
              <w:t>Operational Data</w:t>
            </w:r>
          </w:p>
        </w:tc>
        <w:tc>
          <w:tcPr>
            <w:tcW w:w="6634" w:type="dxa"/>
          </w:tcPr>
          <w:p w14:paraId="77D345AD" w14:textId="77777777" w:rsidR="00F81D7C" w:rsidRPr="007E0B31" w:rsidRDefault="00F81D7C" w:rsidP="00F81D7C">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DEE1E6E">
        <w:trPr>
          <w:cantSplit/>
        </w:trPr>
        <w:tc>
          <w:tcPr>
            <w:tcW w:w="2884" w:type="dxa"/>
          </w:tcPr>
          <w:p w14:paraId="49F3A1E1" w14:textId="77777777" w:rsidR="00F81D7C" w:rsidRPr="007E0B31" w:rsidRDefault="00F81D7C" w:rsidP="00F81D7C">
            <w:pPr>
              <w:pStyle w:val="Arial11Bold"/>
              <w:rPr>
                <w:rFonts w:cs="Arial"/>
              </w:rPr>
            </w:pPr>
            <w:r w:rsidRPr="007E0B31">
              <w:rPr>
                <w:rFonts w:cs="Arial"/>
              </w:rPr>
              <w:t>Operational Day</w:t>
            </w:r>
          </w:p>
        </w:tc>
        <w:tc>
          <w:tcPr>
            <w:tcW w:w="6634" w:type="dxa"/>
          </w:tcPr>
          <w:p w14:paraId="22961493" w14:textId="77777777" w:rsidR="00F81D7C" w:rsidRPr="007E0B31" w:rsidRDefault="00F81D7C" w:rsidP="00F81D7C">
            <w:pPr>
              <w:pStyle w:val="TableArial11"/>
              <w:rPr>
                <w:rFonts w:cs="Arial"/>
              </w:rPr>
            </w:pPr>
            <w:r w:rsidRPr="007E0B31">
              <w:rPr>
                <w:rFonts w:cs="Arial"/>
              </w:rPr>
              <w:t>The period from 0500 hours on one day to 0500 on the following day.</w:t>
            </w:r>
          </w:p>
        </w:tc>
      </w:tr>
      <w:tr w:rsidR="00F81D7C" w:rsidRPr="007E0B31" w14:paraId="4B79EEEB" w14:textId="77777777" w:rsidTr="0DEE1E6E">
        <w:trPr>
          <w:cantSplit/>
        </w:trPr>
        <w:tc>
          <w:tcPr>
            <w:tcW w:w="2884" w:type="dxa"/>
          </w:tcPr>
          <w:p w14:paraId="00D65A56" w14:textId="77777777" w:rsidR="00F81D7C" w:rsidRPr="007E0B31" w:rsidRDefault="00F81D7C" w:rsidP="00F81D7C">
            <w:pPr>
              <w:pStyle w:val="Arial11Bold"/>
              <w:rPr>
                <w:rFonts w:cs="Arial"/>
              </w:rPr>
            </w:pPr>
            <w:r w:rsidRPr="007E0B31">
              <w:rPr>
                <w:rFonts w:cs="Arial"/>
              </w:rPr>
              <w:t>Operation Diagrams</w:t>
            </w:r>
          </w:p>
        </w:tc>
        <w:tc>
          <w:tcPr>
            <w:tcW w:w="6634" w:type="dxa"/>
          </w:tcPr>
          <w:p w14:paraId="3A5434CA" w14:textId="77777777" w:rsidR="00F81D7C" w:rsidRPr="007E0B31" w:rsidRDefault="00F81D7C" w:rsidP="00F81D7C">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DEE1E6E">
        <w:trPr>
          <w:cantSplit/>
        </w:trPr>
        <w:tc>
          <w:tcPr>
            <w:tcW w:w="2884" w:type="dxa"/>
          </w:tcPr>
          <w:p w14:paraId="1FCF81E4" w14:textId="77777777" w:rsidR="00F81D7C" w:rsidRPr="007E0B31" w:rsidRDefault="00F81D7C" w:rsidP="00F81D7C">
            <w:pPr>
              <w:pStyle w:val="Arial11Bold"/>
              <w:rPr>
                <w:rFonts w:cs="Arial"/>
              </w:rPr>
            </w:pPr>
            <w:r w:rsidRPr="007E0B31">
              <w:rPr>
                <w:rFonts w:cs="Arial"/>
              </w:rPr>
              <w:t>Operational Effect</w:t>
            </w:r>
          </w:p>
        </w:tc>
        <w:tc>
          <w:tcPr>
            <w:tcW w:w="6634" w:type="dxa"/>
          </w:tcPr>
          <w:p w14:paraId="76B6DD78" w14:textId="77777777" w:rsidR="00F81D7C" w:rsidRPr="007E0B31" w:rsidRDefault="00F81D7C" w:rsidP="00F81D7C">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DEE1E6E">
        <w:trPr>
          <w:cantSplit/>
        </w:trPr>
        <w:tc>
          <w:tcPr>
            <w:tcW w:w="2884" w:type="dxa"/>
          </w:tcPr>
          <w:p w14:paraId="2634D169" w14:textId="77777777" w:rsidR="00F81D7C" w:rsidRPr="007E0B31" w:rsidRDefault="00F81D7C" w:rsidP="00F81D7C">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F81D7C" w:rsidRPr="007E0B31" w:rsidRDefault="00F81D7C" w:rsidP="00F81D7C">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F81D7C" w:rsidRPr="007E0B31" w14:paraId="6473278D" w14:textId="77777777" w:rsidTr="0DEE1E6E">
        <w:trPr>
          <w:cantSplit/>
        </w:trPr>
        <w:tc>
          <w:tcPr>
            <w:tcW w:w="2884" w:type="dxa"/>
          </w:tcPr>
          <w:p w14:paraId="0FD871F6" w14:textId="5FABA3D0" w:rsidR="00F81D7C" w:rsidRPr="007E0B31" w:rsidRDefault="00F81D7C" w:rsidP="00F81D7C">
            <w:pPr>
              <w:pStyle w:val="Arial11Bold"/>
              <w:rPr>
                <w:rFonts w:cs="Arial"/>
              </w:rPr>
            </w:pPr>
            <w:bookmarkStart w:id="41" w:name="_DV_C41"/>
            <w:r w:rsidRPr="007E0B31">
              <w:rPr>
                <w:rFonts w:cs="Arial"/>
              </w:rPr>
              <w:t>Operational Notifications</w:t>
            </w:r>
            <w:bookmarkEnd w:id="41"/>
          </w:p>
        </w:tc>
        <w:tc>
          <w:tcPr>
            <w:tcW w:w="6634" w:type="dxa"/>
          </w:tcPr>
          <w:p w14:paraId="7D98A808" w14:textId="07D64618" w:rsidR="00F81D7C" w:rsidRPr="007E0B31" w:rsidRDefault="00F81D7C" w:rsidP="00F81D7C">
            <w:pPr>
              <w:pStyle w:val="TableArial11"/>
              <w:rPr>
                <w:rFonts w:cs="Arial"/>
              </w:rPr>
            </w:pPr>
            <w:bookmarkStart w:id="4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2"/>
          </w:p>
        </w:tc>
      </w:tr>
      <w:tr w:rsidR="00F81D7C" w:rsidRPr="007E0B31" w14:paraId="5A6E5201" w14:textId="77777777" w:rsidTr="0DEE1E6E">
        <w:trPr>
          <w:cantSplit/>
        </w:trPr>
        <w:tc>
          <w:tcPr>
            <w:tcW w:w="2884" w:type="dxa"/>
          </w:tcPr>
          <w:p w14:paraId="30C134C0" w14:textId="77777777" w:rsidR="00F81D7C" w:rsidRPr="007E0B31" w:rsidRDefault="00F81D7C" w:rsidP="00F81D7C">
            <w:pPr>
              <w:pStyle w:val="Arial11Bold"/>
              <w:rPr>
                <w:rFonts w:cs="Arial"/>
              </w:rPr>
            </w:pPr>
            <w:r w:rsidRPr="007E0B31">
              <w:rPr>
                <w:rFonts w:cs="Arial"/>
              </w:rPr>
              <w:t>Operational Planning</w:t>
            </w:r>
          </w:p>
        </w:tc>
        <w:tc>
          <w:tcPr>
            <w:tcW w:w="6634" w:type="dxa"/>
          </w:tcPr>
          <w:p w14:paraId="7F116C22" w14:textId="65769247" w:rsidR="00F81D7C" w:rsidRPr="007E0B31" w:rsidRDefault="00F81D7C" w:rsidP="00F81D7C">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DEE1E6E">
        <w:trPr>
          <w:cantSplit/>
        </w:trPr>
        <w:tc>
          <w:tcPr>
            <w:tcW w:w="2884" w:type="dxa"/>
          </w:tcPr>
          <w:p w14:paraId="554CE1BB" w14:textId="77777777" w:rsidR="00F81D7C" w:rsidRPr="007E0B31" w:rsidRDefault="00F81D7C" w:rsidP="00F81D7C">
            <w:pPr>
              <w:pStyle w:val="Arial11Bold"/>
              <w:rPr>
                <w:rFonts w:cs="Arial"/>
              </w:rPr>
            </w:pPr>
            <w:r w:rsidRPr="007E0B31">
              <w:rPr>
                <w:rFonts w:cs="Arial"/>
              </w:rPr>
              <w:t xml:space="preserve">Operational Planning Margin </w:t>
            </w:r>
          </w:p>
        </w:tc>
        <w:tc>
          <w:tcPr>
            <w:tcW w:w="6634" w:type="dxa"/>
          </w:tcPr>
          <w:p w14:paraId="017C95F5" w14:textId="0ABFFC9A" w:rsidR="00F81D7C" w:rsidRPr="007E0B31" w:rsidRDefault="00F81D7C" w:rsidP="00F81D7C">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DEE1E6E">
        <w:trPr>
          <w:cantSplit/>
        </w:trPr>
        <w:tc>
          <w:tcPr>
            <w:tcW w:w="2884" w:type="dxa"/>
          </w:tcPr>
          <w:p w14:paraId="231C2E4A" w14:textId="77777777" w:rsidR="00F81D7C" w:rsidRPr="007E0B31" w:rsidRDefault="00F81D7C" w:rsidP="00F81D7C">
            <w:pPr>
              <w:pStyle w:val="Arial11Bold"/>
              <w:rPr>
                <w:rFonts w:cs="Arial"/>
              </w:rPr>
            </w:pPr>
            <w:r w:rsidRPr="007E0B31">
              <w:rPr>
                <w:rFonts w:cs="Arial"/>
              </w:rPr>
              <w:t>Operational Planning Phase</w:t>
            </w:r>
          </w:p>
        </w:tc>
        <w:tc>
          <w:tcPr>
            <w:tcW w:w="6634" w:type="dxa"/>
          </w:tcPr>
          <w:p w14:paraId="0B288485" w14:textId="77777777" w:rsidR="00F81D7C" w:rsidRPr="007E0B31" w:rsidRDefault="00F81D7C" w:rsidP="00F81D7C">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DEE1E6E">
        <w:trPr>
          <w:cantSplit/>
        </w:trPr>
        <w:tc>
          <w:tcPr>
            <w:tcW w:w="2884" w:type="dxa"/>
          </w:tcPr>
          <w:p w14:paraId="784D3609" w14:textId="77777777" w:rsidR="00F81D7C" w:rsidRPr="007E0B31" w:rsidRDefault="00F81D7C" w:rsidP="00F81D7C">
            <w:pPr>
              <w:pStyle w:val="Arial11Bold"/>
              <w:rPr>
                <w:rFonts w:cs="Arial"/>
              </w:rPr>
            </w:pPr>
            <w:r w:rsidRPr="007E0B31">
              <w:rPr>
                <w:rFonts w:cs="Arial"/>
              </w:rPr>
              <w:t>Operational Procedures</w:t>
            </w:r>
          </w:p>
        </w:tc>
        <w:tc>
          <w:tcPr>
            <w:tcW w:w="6634" w:type="dxa"/>
          </w:tcPr>
          <w:p w14:paraId="451F00A7" w14:textId="77777777" w:rsidR="00F81D7C" w:rsidRPr="007E0B31" w:rsidRDefault="00F81D7C" w:rsidP="00F81D7C">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DEE1E6E">
        <w:trPr>
          <w:cantSplit/>
        </w:trPr>
        <w:tc>
          <w:tcPr>
            <w:tcW w:w="2884" w:type="dxa"/>
          </w:tcPr>
          <w:p w14:paraId="3CD34B6B" w14:textId="77777777" w:rsidR="00F81D7C" w:rsidRPr="007E0B31" w:rsidRDefault="00F81D7C" w:rsidP="00F81D7C">
            <w:pPr>
              <w:pStyle w:val="Arial11Bold"/>
              <w:rPr>
                <w:rFonts w:cs="Arial"/>
              </w:rPr>
            </w:pPr>
            <w:r w:rsidRPr="007E0B31">
              <w:rPr>
                <w:rFonts w:cs="Arial"/>
              </w:rPr>
              <w:t>Operational Switching</w:t>
            </w:r>
          </w:p>
        </w:tc>
        <w:tc>
          <w:tcPr>
            <w:tcW w:w="6634" w:type="dxa"/>
          </w:tcPr>
          <w:p w14:paraId="11012EC0" w14:textId="782A13A7" w:rsidR="00F81D7C" w:rsidRPr="007E0B31" w:rsidRDefault="00F81D7C" w:rsidP="00F81D7C">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DEE1E6E">
        <w:trPr>
          <w:cantSplit/>
        </w:trPr>
        <w:tc>
          <w:tcPr>
            <w:tcW w:w="2884" w:type="dxa"/>
          </w:tcPr>
          <w:p w14:paraId="2E415BC0" w14:textId="77777777" w:rsidR="00F81D7C" w:rsidRPr="007E0B31" w:rsidRDefault="00F81D7C" w:rsidP="00F81D7C">
            <w:pPr>
              <w:pStyle w:val="Arial11Bold"/>
              <w:rPr>
                <w:rFonts w:cs="Arial"/>
              </w:rPr>
            </w:pPr>
            <w:r w:rsidRPr="007E0B31">
              <w:rPr>
                <w:rFonts w:cs="Arial"/>
              </w:rPr>
              <w:lastRenderedPageBreak/>
              <w:t>Other Relevant Data</w:t>
            </w:r>
          </w:p>
        </w:tc>
        <w:tc>
          <w:tcPr>
            <w:tcW w:w="6634" w:type="dxa"/>
          </w:tcPr>
          <w:p w14:paraId="1C699783" w14:textId="77777777" w:rsidR="00F81D7C" w:rsidRPr="007E0B31" w:rsidRDefault="00F81D7C" w:rsidP="00F81D7C">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DEE1E6E">
        <w:trPr>
          <w:cantSplit/>
        </w:trPr>
        <w:tc>
          <w:tcPr>
            <w:tcW w:w="2884" w:type="dxa"/>
          </w:tcPr>
          <w:p w14:paraId="33A5B61C" w14:textId="77777777" w:rsidR="00F81D7C" w:rsidRPr="007E0B31" w:rsidRDefault="00F81D7C" w:rsidP="00F81D7C">
            <w:pPr>
              <w:pStyle w:val="Arial11Bold"/>
              <w:rPr>
                <w:rFonts w:cs="Arial"/>
              </w:rPr>
            </w:pPr>
            <w:r w:rsidRPr="007E0B31">
              <w:rPr>
                <w:rFonts w:cs="Arial"/>
              </w:rPr>
              <w:t>OTSDUW Arrangements</w:t>
            </w:r>
          </w:p>
        </w:tc>
        <w:tc>
          <w:tcPr>
            <w:tcW w:w="6634" w:type="dxa"/>
          </w:tcPr>
          <w:p w14:paraId="77481E18" w14:textId="77777777" w:rsidR="00F81D7C" w:rsidRPr="007E0B31" w:rsidRDefault="00F81D7C" w:rsidP="00F81D7C">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DEE1E6E">
        <w:trPr>
          <w:cantSplit/>
        </w:trPr>
        <w:tc>
          <w:tcPr>
            <w:tcW w:w="2884" w:type="dxa"/>
          </w:tcPr>
          <w:p w14:paraId="2E02FBB1" w14:textId="77777777" w:rsidR="00F81D7C" w:rsidRPr="007E0B31" w:rsidRDefault="00F81D7C" w:rsidP="00F81D7C">
            <w:pPr>
              <w:pStyle w:val="Arial11Bold"/>
              <w:rPr>
                <w:rFonts w:cs="Arial"/>
              </w:rPr>
            </w:pPr>
            <w:r w:rsidRPr="007E0B31">
              <w:rPr>
                <w:rFonts w:cs="Arial"/>
              </w:rPr>
              <w:t>OTSDUW Data and Information</w:t>
            </w:r>
          </w:p>
        </w:tc>
        <w:tc>
          <w:tcPr>
            <w:tcW w:w="6634" w:type="dxa"/>
          </w:tcPr>
          <w:p w14:paraId="437E754A" w14:textId="7B9123D2" w:rsidR="00F81D7C" w:rsidRPr="007E0B31" w:rsidRDefault="00F81D7C" w:rsidP="00F81D7C">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DEE1E6E">
        <w:trPr>
          <w:cantSplit/>
        </w:trPr>
        <w:tc>
          <w:tcPr>
            <w:tcW w:w="2884" w:type="dxa"/>
          </w:tcPr>
          <w:p w14:paraId="26D7CFDD" w14:textId="77777777" w:rsidR="00F81D7C" w:rsidRPr="007E0B31" w:rsidRDefault="00F81D7C" w:rsidP="00F81D7C">
            <w:pPr>
              <w:pStyle w:val="Arial11Bold"/>
              <w:rPr>
                <w:rFonts w:cs="Arial"/>
              </w:rPr>
            </w:pPr>
            <w:r w:rsidRPr="007E0B31">
              <w:rPr>
                <w:rFonts w:cs="Arial"/>
              </w:rPr>
              <w:t>OTSDUW DC Converter</w:t>
            </w:r>
          </w:p>
        </w:tc>
        <w:tc>
          <w:tcPr>
            <w:tcW w:w="6634" w:type="dxa"/>
          </w:tcPr>
          <w:p w14:paraId="404E1159" w14:textId="77777777" w:rsidR="00F81D7C" w:rsidRPr="007E0B31" w:rsidRDefault="00F81D7C" w:rsidP="00F81D7C">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DEE1E6E">
        <w:trPr>
          <w:cantSplit/>
        </w:trPr>
        <w:tc>
          <w:tcPr>
            <w:tcW w:w="2884" w:type="dxa"/>
          </w:tcPr>
          <w:p w14:paraId="274CBE9D" w14:textId="77777777" w:rsidR="00F81D7C" w:rsidRPr="007E0B31" w:rsidRDefault="00F81D7C" w:rsidP="00F81D7C">
            <w:pPr>
              <w:pStyle w:val="Arial11Bold"/>
              <w:rPr>
                <w:rFonts w:cs="Arial"/>
              </w:rPr>
            </w:pPr>
            <w:r w:rsidRPr="007E0B31">
              <w:rPr>
                <w:rFonts w:cs="Arial"/>
              </w:rPr>
              <w:t>OTSDUW Development and Data Timetable</w:t>
            </w:r>
          </w:p>
        </w:tc>
        <w:tc>
          <w:tcPr>
            <w:tcW w:w="6634" w:type="dxa"/>
          </w:tcPr>
          <w:p w14:paraId="46394D79" w14:textId="77777777" w:rsidR="00F81D7C" w:rsidRPr="007E0B31" w:rsidRDefault="00F81D7C" w:rsidP="00F81D7C">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DEE1E6E">
        <w:trPr>
          <w:cantSplit/>
        </w:trPr>
        <w:tc>
          <w:tcPr>
            <w:tcW w:w="2884" w:type="dxa"/>
          </w:tcPr>
          <w:p w14:paraId="73BB79D0" w14:textId="77777777" w:rsidR="00F81D7C" w:rsidRPr="007E0B31" w:rsidRDefault="00F81D7C" w:rsidP="00F81D7C">
            <w:pPr>
              <w:pStyle w:val="Arial11Bold"/>
              <w:rPr>
                <w:rFonts w:cs="Arial"/>
              </w:rPr>
            </w:pPr>
            <w:r w:rsidRPr="007E0B31">
              <w:rPr>
                <w:rFonts w:cs="Arial"/>
              </w:rPr>
              <w:t xml:space="preserve">OTSDUW Network Data and Information </w:t>
            </w:r>
          </w:p>
        </w:tc>
        <w:tc>
          <w:tcPr>
            <w:tcW w:w="6634" w:type="dxa"/>
          </w:tcPr>
          <w:p w14:paraId="7A3D093C" w14:textId="0A18302C" w:rsidR="00F81D7C" w:rsidRPr="007E0B31" w:rsidRDefault="00F81D7C" w:rsidP="00F81D7C">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DEE1E6E">
        <w:trPr>
          <w:cantSplit/>
        </w:trPr>
        <w:tc>
          <w:tcPr>
            <w:tcW w:w="2884" w:type="dxa"/>
          </w:tcPr>
          <w:p w14:paraId="74E4F90A" w14:textId="77777777" w:rsidR="00F81D7C" w:rsidRPr="007E0B31" w:rsidRDefault="00F81D7C" w:rsidP="00F81D7C">
            <w:pPr>
              <w:pStyle w:val="Arial11Bold"/>
              <w:rPr>
                <w:rFonts w:cs="Arial"/>
              </w:rPr>
            </w:pPr>
            <w:r w:rsidRPr="007E0B31">
              <w:rPr>
                <w:rFonts w:cs="Arial"/>
              </w:rPr>
              <w:t>OTSDUW Plant and Apparatus</w:t>
            </w:r>
          </w:p>
        </w:tc>
        <w:tc>
          <w:tcPr>
            <w:tcW w:w="6634" w:type="dxa"/>
          </w:tcPr>
          <w:p w14:paraId="0F32E986" w14:textId="77777777" w:rsidR="00F81D7C" w:rsidRPr="007E0B31" w:rsidRDefault="00F81D7C" w:rsidP="00F81D7C">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DEE1E6E">
        <w:trPr>
          <w:cantSplit/>
        </w:trPr>
        <w:tc>
          <w:tcPr>
            <w:tcW w:w="2884" w:type="dxa"/>
          </w:tcPr>
          <w:p w14:paraId="31BA5169" w14:textId="77777777" w:rsidR="00F81D7C" w:rsidRPr="007E0B31" w:rsidRDefault="00F81D7C" w:rsidP="00F81D7C">
            <w:pPr>
              <w:pStyle w:val="Arial11Bold"/>
              <w:rPr>
                <w:rFonts w:cs="Arial"/>
              </w:rPr>
            </w:pPr>
            <w:r w:rsidRPr="007E0B31">
              <w:rPr>
                <w:rFonts w:cs="Arial"/>
              </w:rPr>
              <w:t>OTSUA Transfer Time</w:t>
            </w:r>
          </w:p>
        </w:tc>
        <w:tc>
          <w:tcPr>
            <w:tcW w:w="6634" w:type="dxa"/>
          </w:tcPr>
          <w:p w14:paraId="53D1E529" w14:textId="77777777" w:rsidR="00F81D7C" w:rsidRPr="007E0B31" w:rsidRDefault="00F81D7C" w:rsidP="00F81D7C">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DEE1E6E">
        <w:trPr>
          <w:cantSplit/>
        </w:trPr>
        <w:tc>
          <w:tcPr>
            <w:tcW w:w="2884" w:type="dxa"/>
          </w:tcPr>
          <w:p w14:paraId="6678503F" w14:textId="77777777" w:rsidR="00F81D7C" w:rsidRPr="007E0B31" w:rsidRDefault="00F81D7C" w:rsidP="00F81D7C">
            <w:pPr>
              <w:pStyle w:val="Arial11Bold"/>
              <w:rPr>
                <w:rFonts w:cs="Arial"/>
              </w:rPr>
            </w:pPr>
            <w:r w:rsidRPr="007E0B31">
              <w:rPr>
                <w:rFonts w:cs="Arial"/>
              </w:rPr>
              <w:t>Out of Synchronism</w:t>
            </w:r>
          </w:p>
        </w:tc>
        <w:tc>
          <w:tcPr>
            <w:tcW w:w="6634" w:type="dxa"/>
          </w:tcPr>
          <w:p w14:paraId="30AB79D2" w14:textId="77777777" w:rsidR="00F81D7C" w:rsidRPr="007E0B31" w:rsidRDefault="00F81D7C" w:rsidP="00F81D7C">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DEE1E6E">
        <w:trPr>
          <w:cantSplit/>
        </w:trPr>
        <w:tc>
          <w:tcPr>
            <w:tcW w:w="2884" w:type="dxa"/>
          </w:tcPr>
          <w:p w14:paraId="2545C38A" w14:textId="77777777" w:rsidR="00F81D7C" w:rsidRPr="007E0B31" w:rsidRDefault="00F81D7C" w:rsidP="00F81D7C">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F81D7C" w:rsidRPr="007E0B31" w:rsidRDefault="00F81D7C" w:rsidP="00F81D7C">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F81D7C">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DEE1E6E">
        <w:trPr>
          <w:cantSplit/>
        </w:trPr>
        <w:tc>
          <w:tcPr>
            <w:tcW w:w="2884" w:type="dxa"/>
          </w:tcPr>
          <w:p w14:paraId="078B9004" w14:textId="77777777" w:rsidR="00F81D7C" w:rsidRPr="007E0B31" w:rsidRDefault="00F81D7C" w:rsidP="00F81D7C">
            <w:pPr>
              <w:pStyle w:val="Arial11Bold"/>
              <w:rPr>
                <w:rFonts w:cs="Arial"/>
              </w:rPr>
            </w:pPr>
            <w:r w:rsidRPr="007E0B31">
              <w:rPr>
                <w:rFonts w:cs="Arial"/>
              </w:rPr>
              <w:t>Over-excitation Limiter</w:t>
            </w:r>
          </w:p>
        </w:tc>
        <w:tc>
          <w:tcPr>
            <w:tcW w:w="6634" w:type="dxa"/>
          </w:tcPr>
          <w:p w14:paraId="102093E7" w14:textId="2C3E59FC" w:rsidR="00F81D7C" w:rsidRPr="007E0B31" w:rsidRDefault="00F81D7C" w:rsidP="00F81D7C">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DEE1E6E">
        <w:trPr>
          <w:cantSplit/>
        </w:trPr>
        <w:tc>
          <w:tcPr>
            <w:tcW w:w="2884" w:type="dxa"/>
          </w:tcPr>
          <w:p w14:paraId="66B8A1EA" w14:textId="0810689B" w:rsidR="00F81D7C" w:rsidRPr="007E0B31" w:rsidRDefault="00F81D7C" w:rsidP="00F81D7C">
            <w:pPr>
              <w:pStyle w:val="Arial11Bold"/>
              <w:rPr>
                <w:rFonts w:cs="Arial"/>
              </w:rPr>
            </w:pPr>
            <w:r w:rsidRPr="007E0B31">
              <w:rPr>
                <w:rFonts w:cs="Arial"/>
              </w:rPr>
              <w:t>Panel Chair</w:t>
            </w:r>
            <w:r>
              <w:rPr>
                <w:rFonts w:cs="Arial"/>
              </w:rPr>
              <w:t>person</w:t>
            </w:r>
          </w:p>
        </w:tc>
        <w:tc>
          <w:tcPr>
            <w:tcW w:w="6634" w:type="dxa"/>
          </w:tcPr>
          <w:p w14:paraId="54287BDA" w14:textId="77777777" w:rsidR="00F81D7C" w:rsidRPr="007E0B31" w:rsidRDefault="00F81D7C" w:rsidP="00F81D7C">
            <w:pPr>
              <w:pStyle w:val="TableArial11"/>
              <w:rPr>
                <w:rFonts w:cs="Arial"/>
              </w:rPr>
            </w:pPr>
            <w:r w:rsidRPr="007E0B31">
              <w:rPr>
                <w:rFonts w:cs="Arial"/>
              </w:rPr>
              <w:t>A person appointed as such in accordance with GR.4.1.</w:t>
            </w:r>
          </w:p>
        </w:tc>
      </w:tr>
      <w:tr w:rsidR="00F81D7C" w:rsidRPr="007E0B31" w14:paraId="407A0574" w14:textId="77777777" w:rsidTr="0DEE1E6E">
        <w:trPr>
          <w:cantSplit/>
        </w:trPr>
        <w:tc>
          <w:tcPr>
            <w:tcW w:w="2884" w:type="dxa"/>
          </w:tcPr>
          <w:p w14:paraId="7990BC0E" w14:textId="77777777" w:rsidR="00F81D7C" w:rsidRPr="007E0B31" w:rsidRDefault="00F81D7C" w:rsidP="00F81D7C">
            <w:pPr>
              <w:pStyle w:val="Arial11Bold"/>
              <w:rPr>
                <w:rFonts w:cs="Arial"/>
              </w:rPr>
            </w:pPr>
            <w:r w:rsidRPr="007E0B31">
              <w:rPr>
                <w:rFonts w:cs="Arial"/>
              </w:rPr>
              <w:t>Panel Member</w:t>
            </w:r>
          </w:p>
        </w:tc>
        <w:tc>
          <w:tcPr>
            <w:tcW w:w="6634" w:type="dxa"/>
          </w:tcPr>
          <w:p w14:paraId="408B70FA" w14:textId="77777777" w:rsidR="00F81D7C" w:rsidRPr="007E0B31" w:rsidRDefault="00F81D7C" w:rsidP="00F81D7C">
            <w:pPr>
              <w:pStyle w:val="TableArial11"/>
              <w:rPr>
                <w:rFonts w:cs="Arial"/>
              </w:rPr>
            </w:pPr>
            <w:r w:rsidRPr="007E0B31">
              <w:rPr>
                <w:rFonts w:cs="Arial"/>
              </w:rPr>
              <w:t>Any of the persons identified as such in GR.4.</w:t>
            </w:r>
          </w:p>
        </w:tc>
      </w:tr>
      <w:tr w:rsidR="00F81D7C" w:rsidRPr="007E0B31" w14:paraId="4408AF49" w14:textId="77777777" w:rsidTr="0DEE1E6E">
        <w:trPr>
          <w:cantSplit/>
        </w:trPr>
        <w:tc>
          <w:tcPr>
            <w:tcW w:w="2884" w:type="dxa"/>
          </w:tcPr>
          <w:p w14:paraId="24301CCB" w14:textId="77777777" w:rsidR="00F81D7C" w:rsidRPr="007E0B31" w:rsidRDefault="00F81D7C" w:rsidP="00F81D7C">
            <w:pPr>
              <w:pStyle w:val="Arial11Bold"/>
              <w:rPr>
                <w:rFonts w:cs="Arial"/>
              </w:rPr>
            </w:pPr>
            <w:r w:rsidRPr="007E0B31">
              <w:rPr>
                <w:rFonts w:cs="Arial"/>
              </w:rPr>
              <w:t>Panel Members’</w:t>
            </w:r>
          </w:p>
          <w:p w14:paraId="64CD4F91" w14:textId="77777777" w:rsidR="00F81D7C" w:rsidRPr="007E0B31" w:rsidRDefault="00F81D7C" w:rsidP="00F81D7C">
            <w:pPr>
              <w:pStyle w:val="Arial11Bold"/>
              <w:rPr>
                <w:rFonts w:cs="Arial"/>
              </w:rPr>
            </w:pPr>
            <w:r w:rsidRPr="007E0B31">
              <w:rPr>
                <w:rFonts w:cs="Arial"/>
              </w:rPr>
              <w:t>Recommendation</w:t>
            </w:r>
          </w:p>
        </w:tc>
        <w:tc>
          <w:tcPr>
            <w:tcW w:w="6634" w:type="dxa"/>
          </w:tcPr>
          <w:p w14:paraId="337253E1" w14:textId="33E0395A" w:rsidR="00F81D7C" w:rsidRPr="007E0B31" w:rsidRDefault="00F81D7C" w:rsidP="00F81D7C">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DEE1E6E">
        <w:trPr>
          <w:cantSplit/>
        </w:trPr>
        <w:tc>
          <w:tcPr>
            <w:tcW w:w="2884" w:type="dxa"/>
          </w:tcPr>
          <w:p w14:paraId="1C39677A" w14:textId="77777777" w:rsidR="00F81D7C" w:rsidRPr="007E0B31" w:rsidRDefault="00F81D7C" w:rsidP="00F81D7C">
            <w:pPr>
              <w:pStyle w:val="Arial11Bold"/>
              <w:rPr>
                <w:rFonts w:cs="Arial"/>
              </w:rPr>
            </w:pPr>
            <w:r w:rsidRPr="007E0B31">
              <w:rPr>
                <w:rFonts w:cs="Arial"/>
              </w:rPr>
              <w:lastRenderedPageBreak/>
              <w:t>Panel Secretary</w:t>
            </w:r>
          </w:p>
        </w:tc>
        <w:tc>
          <w:tcPr>
            <w:tcW w:w="6634" w:type="dxa"/>
          </w:tcPr>
          <w:p w14:paraId="614372A2" w14:textId="77777777" w:rsidR="00F81D7C" w:rsidRPr="007E0B31" w:rsidRDefault="00F81D7C" w:rsidP="00F81D7C">
            <w:pPr>
              <w:pStyle w:val="TableArial11"/>
              <w:rPr>
                <w:rFonts w:cs="Arial"/>
              </w:rPr>
            </w:pPr>
            <w:r w:rsidRPr="007E0B31">
              <w:rPr>
                <w:rFonts w:cs="Arial"/>
              </w:rPr>
              <w:t>A person appointed as such in accordance with GR.3.1.2(d).</w:t>
            </w:r>
          </w:p>
        </w:tc>
      </w:tr>
      <w:tr w:rsidR="00F81D7C" w:rsidRPr="007E0B31" w14:paraId="1D7F1B6B" w14:textId="77777777" w:rsidTr="0DEE1E6E">
        <w:trPr>
          <w:cantSplit/>
        </w:trPr>
        <w:tc>
          <w:tcPr>
            <w:tcW w:w="2884" w:type="dxa"/>
          </w:tcPr>
          <w:p w14:paraId="344E39C6" w14:textId="77777777" w:rsidR="00F81D7C" w:rsidRPr="007E0B31" w:rsidRDefault="00F81D7C" w:rsidP="00F81D7C">
            <w:pPr>
              <w:pStyle w:val="Arial11Bold"/>
              <w:rPr>
                <w:rFonts w:cs="Arial"/>
              </w:rPr>
            </w:pPr>
            <w:r w:rsidRPr="007E0B31">
              <w:rPr>
                <w:rFonts w:cs="Arial"/>
              </w:rPr>
              <w:t>Part 1 System Ancillary Services</w:t>
            </w:r>
          </w:p>
        </w:tc>
        <w:tc>
          <w:tcPr>
            <w:tcW w:w="6634" w:type="dxa"/>
          </w:tcPr>
          <w:p w14:paraId="380B1DB3" w14:textId="09F84F33"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DEE1E6E">
        <w:trPr>
          <w:cantSplit/>
        </w:trPr>
        <w:tc>
          <w:tcPr>
            <w:tcW w:w="2884" w:type="dxa"/>
          </w:tcPr>
          <w:p w14:paraId="304BA4F9" w14:textId="77777777" w:rsidR="00F81D7C" w:rsidRPr="007E0B31" w:rsidRDefault="00F81D7C" w:rsidP="00F81D7C">
            <w:pPr>
              <w:pStyle w:val="Arial11Bold"/>
              <w:rPr>
                <w:rFonts w:cs="Arial"/>
              </w:rPr>
            </w:pPr>
            <w:r w:rsidRPr="007E0B31">
              <w:rPr>
                <w:rFonts w:cs="Arial"/>
              </w:rPr>
              <w:t>Part 2 System Ancillary Services</w:t>
            </w:r>
          </w:p>
        </w:tc>
        <w:tc>
          <w:tcPr>
            <w:tcW w:w="6634" w:type="dxa"/>
          </w:tcPr>
          <w:p w14:paraId="6104BAC6" w14:textId="77777777" w:rsidR="00F81D7C" w:rsidRPr="007E0B31" w:rsidRDefault="00F81D7C" w:rsidP="00F81D7C">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DEE1E6E">
        <w:trPr>
          <w:cantSplit/>
        </w:trPr>
        <w:tc>
          <w:tcPr>
            <w:tcW w:w="2884" w:type="dxa"/>
          </w:tcPr>
          <w:p w14:paraId="3AD2A1AF" w14:textId="77777777" w:rsidR="00F81D7C" w:rsidRPr="007E0B31" w:rsidRDefault="00F81D7C" w:rsidP="00F81D7C">
            <w:pPr>
              <w:pStyle w:val="Arial11Bold"/>
              <w:rPr>
                <w:rFonts w:cs="Arial"/>
              </w:rPr>
            </w:pPr>
            <w:r w:rsidRPr="007E0B31">
              <w:rPr>
                <w:rFonts w:cs="Arial"/>
              </w:rPr>
              <w:t>Part Load</w:t>
            </w:r>
          </w:p>
        </w:tc>
        <w:tc>
          <w:tcPr>
            <w:tcW w:w="6634" w:type="dxa"/>
          </w:tcPr>
          <w:p w14:paraId="3D91998E" w14:textId="77777777" w:rsidR="00F81D7C" w:rsidRPr="007E0B31" w:rsidRDefault="00F81D7C" w:rsidP="00F81D7C">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DEE1E6E">
        <w:trPr>
          <w:cantSplit/>
        </w:trPr>
        <w:tc>
          <w:tcPr>
            <w:tcW w:w="2884" w:type="dxa"/>
          </w:tcPr>
          <w:p w14:paraId="18C02C4B" w14:textId="05548110" w:rsidR="00F81D7C" w:rsidRPr="0053170A" w:rsidRDefault="00F81D7C" w:rsidP="00F81D7C">
            <w:pPr>
              <w:pStyle w:val="Arial11Bold"/>
              <w:rPr>
                <w:rFonts w:cs="Arial"/>
              </w:rPr>
            </w:pPr>
            <w:r w:rsidRPr="002510FF">
              <w:rPr>
                <w:rFonts w:cs="Arial"/>
              </w:rPr>
              <w:t>Peak Current Rating</w:t>
            </w:r>
          </w:p>
        </w:tc>
        <w:tc>
          <w:tcPr>
            <w:tcW w:w="6634" w:type="dxa"/>
          </w:tcPr>
          <w:p w14:paraId="15E7F46B" w14:textId="77777777" w:rsidR="00F81D7C" w:rsidRPr="002510FF" w:rsidRDefault="00F81D7C" w:rsidP="00F81D7C">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F81D7C">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F81D7C">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DEE1E6E">
        <w:trPr>
          <w:cantSplit/>
        </w:trPr>
        <w:tc>
          <w:tcPr>
            <w:tcW w:w="2884" w:type="dxa"/>
          </w:tcPr>
          <w:p w14:paraId="0361A8C4" w14:textId="77777777" w:rsidR="00F81D7C" w:rsidRPr="007E0B31" w:rsidRDefault="00F81D7C" w:rsidP="00F81D7C">
            <w:pPr>
              <w:pStyle w:val="Arial11Bold"/>
              <w:rPr>
                <w:rFonts w:cs="Arial"/>
              </w:rPr>
            </w:pPr>
            <w:r w:rsidRPr="007E0B31">
              <w:rPr>
                <w:rFonts w:cs="Arial"/>
              </w:rPr>
              <w:t>Permit for Work for proximity work</w:t>
            </w:r>
          </w:p>
        </w:tc>
        <w:tc>
          <w:tcPr>
            <w:tcW w:w="6634" w:type="dxa"/>
          </w:tcPr>
          <w:p w14:paraId="54941668"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F81D7C">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DEE1E6E">
        <w:trPr>
          <w:cantSplit/>
        </w:trPr>
        <w:tc>
          <w:tcPr>
            <w:tcW w:w="2884" w:type="dxa"/>
          </w:tcPr>
          <w:p w14:paraId="1B55D572" w14:textId="77777777" w:rsidR="00F81D7C" w:rsidRPr="007E0B31" w:rsidRDefault="00F81D7C" w:rsidP="00F81D7C">
            <w:pPr>
              <w:pStyle w:val="Arial11Bold"/>
              <w:rPr>
                <w:rFonts w:cs="Arial"/>
              </w:rPr>
            </w:pPr>
            <w:r w:rsidRPr="007E0B31">
              <w:rPr>
                <w:rFonts w:cs="Arial"/>
              </w:rPr>
              <w:t>Partial Shutdown</w:t>
            </w:r>
          </w:p>
        </w:tc>
        <w:tc>
          <w:tcPr>
            <w:tcW w:w="6634" w:type="dxa"/>
          </w:tcPr>
          <w:p w14:paraId="46EA24B8" w14:textId="50C4B317" w:rsidR="00F81D7C" w:rsidRPr="007E0B31" w:rsidRDefault="00F81D7C" w:rsidP="00F81D7C">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DEE1E6E">
        <w:trPr>
          <w:cantSplit/>
        </w:trPr>
        <w:tc>
          <w:tcPr>
            <w:tcW w:w="2884" w:type="dxa"/>
          </w:tcPr>
          <w:p w14:paraId="60BE3A6F" w14:textId="77777777" w:rsidR="00F81D7C" w:rsidRPr="007E0B31" w:rsidRDefault="00F81D7C" w:rsidP="00F81D7C">
            <w:pPr>
              <w:pStyle w:val="Arial11Bold"/>
              <w:rPr>
                <w:rFonts w:cs="Arial"/>
              </w:rPr>
            </w:pPr>
            <w:r w:rsidRPr="007E0B31">
              <w:rPr>
                <w:rFonts w:cs="Arial"/>
              </w:rPr>
              <w:lastRenderedPageBreak/>
              <w:t>Pending Grid Code Modification Proposal</w:t>
            </w:r>
          </w:p>
        </w:tc>
        <w:tc>
          <w:tcPr>
            <w:tcW w:w="6634" w:type="dxa"/>
          </w:tcPr>
          <w:p w14:paraId="7CD48F0F" w14:textId="10D6A4B5" w:rsidR="00F81D7C" w:rsidRPr="007E0B31" w:rsidRDefault="00F81D7C" w:rsidP="00F81D7C">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DEE1E6E">
        <w:trPr>
          <w:cantSplit/>
        </w:trPr>
        <w:tc>
          <w:tcPr>
            <w:tcW w:w="2884" w:type="dxa"/>
          </w:tcPr>
          <w:p w14:paraId="18519627" w14:textId="64385BF6" w:rsidR="00F81D7C" w:rsidRPr="00247DBF" w:rsidRDefault="00F81D7C" w:rsidP="00F81D7C">
            <w:pPr>
              <w:pStyle w:val="Arial11Bold"/>
              <w:rPr>
                <w:rFonts w:cs="Arial"/>
              </w:rPr>
            </w:pPr>
            <w:r w:rsidRPr="002510FF">
              <w:rPr>
                <w:rFonts w:cs="Arial"/>
              </w:rPr>
              <w:t>Phase Jump Angle</w:t>
            </w:r>
          </w:p>
        </w:tc>
        <w:tc>
          <w:tcPr>
            <w:tcW w:w="6634" w:type="dxa"/>
          </w:tcPr>
          <w:p w14:paraId="0CFA0D18" w14:textId="612CCA40" w:rsidR="00F81D7C" w:rsidRPr="00247DBF" w:rsidRDefault="00F81D7C" w:rsidP="00F81D7C">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DEE1E6E">
        <w:trPr>
          <w:cantSplit/>
        </w:trPr>
        <w:tc>
          <w:tcPr>
            <w:tcW w:w="2884" w:type="dxa"/>
          </w:tcPr>
          <w:p w14:paraId="4B64D01C" w14:textId="0E57E9F2" w:rsidR="00F81D7C" w:rsidRPr="00247DBF" w:rsidRDefault="00F81D7C" w:rsidP="00F81D7C">
            <w:pPr>
              <w:pStyle w:val="Arial11Bold"/>
              <w:rPr>
                <w:rFonts w:cs="Arial"/>
              </w:rPr>
            </w:pPr>
            <w:r w:rsidRPr="002510FF">
              <w:rPr>
                <w:rFonts w:cs="Arial"/>
              </w:rPr>
              <w:t xml:space="preserve">Phase Jump Angle Limit </w:t>
            </w:r>
          </w:p>
        </w:tc>
        <w:tc>
          <w:tcPr>
            <w:tcW w:w="6634" w:type="dxa"/>
          </w:tcPr>
          <w:p w14:paraId="7590AC7E" w14:textId="5DB6A39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DEE1E6E">
        <w:trPr>
          <w:cantSplit/>
        </w:trPr>
        <w:tc>
          <w:tcPr>
            <w:tcW w:w="2884" w:type="dxa"/>
          </w:tcPr>
          <w:p w14:paraId="22CECB1C" w14:textId="42AE6D96" w:rsidR="00F81D7C" w:rsidRPr="00247DBF" w:rsidRDefault="00F81D7C" w:rsidP="00F81D7C">
            <w:pPr>
              <w:pStyle w:val="Arial11Bold"/>
              <w:rPr>
                <w:rFonts w:cs="Arial"/>
              </w:rPr>
            </w:pPr>
            <w:r w:rsidRPr="002510FF">
              <w:rPr>
                <w:rFonts w:cs="Arial"/>
              </w:rPr>
              <w:t>Phase Jump Angle Withstand</w:t>
            </w:r>
          </w:p>
        </w:tc>
        <w:tc>
          <w:tcPr>
            <w:tcW w:w="6634" w:type="dxa"/>
          </w:tcPr>
          <w:p w14:paraId="7252B79A" w14:textId="38AEE0E5" w:rsidR="00F81D7C" w:rsidRPr="00247DBF" w:rsidRDefault="00F81D7C" w:rsidP="00F81D7C">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DEE1E6E">
        <w:trPr>
          <w:cantSplit/>
        </w:trPr>
        <w:tc>
          <w:tcPr>
            <w:tcW w:w="2884" w:type="dxa"/>
          </w:tcPr>
          <w:p w14:paraId="545024B0" w14:textId="77777777" w:rsidR="00F81D7C" w:rsidRPr="007E0B31" w:rsidRDefault="00F81D7C" w:rsidP="00F81D7C">
            <w:pPr>
              <w:pStyle w:val="Arial11Bold"/>
              <w:rPr>
                <w:rFonts w:cs="Arial"/>
              </w:rPr>
            </w:pPr>
            <w:r w:rsidRPr="007E0B31">
              <w:rPr>
                <w:rFonts w:cs="Arial"/>
              </w:rPr>
              <w:t>Phase (Voltage) Unbalance</w:t>
            </w:r>
          </w:p>
        </w:tc>
        <w:tc>
          <w:tcPr>
            <w:tcW w:w="6634" w:type="dxa"/>
          </w:tcPr>
          <w:p w14:paraId="219C5499" w14:textId="77777777" w:rsidR="00F81D7C" w:rsidRPr="007E0B31" w:rsidRDefault="00F81D7C" w:rsidP="00F81D7C">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DEE1E6E">
        <w:trPr>
          <w:cantSplit/>
        </w:trPr>
        <w:tc>
          <w:tcPr>
            <w:tcW w:w="2884" w:type="dxa"/>
          </w:tcPr>
          <w:p w14:paraId="3E31F962" w14:textId="77777777" w:rsidR="00F81D7C" w:rsidRPr="007E0B31" w:rsidRDefault="00F81D7C" w:rsidP="00F81D7C">
            <w:pPr>
              <w:pStyle w:val="Arial11Bold"/>
              <w:rPr>
                <w:rFonts w:cs="Arial"/>
              </w:rPr>
            </w:pPr>
            <w:r w:rsidRPr="007E0B31">
              <w:rPr>
                <w:rFonts w:cs="Arial"/>
              </w:rPr>
              <w:t>Physical Notification</w:t>
            </w:r>
          </w:p>
        </w:tc>
        <w:tc>
          <w:tcPr>
            <w:tcW w:w="6634" w:type="dxa"/>
          </w:tcPr>
          <w:p w14:paraId="1E390436" w14:textId="77777777" w:rsidR="00F81D7C" w:rsidRPr="007E0B31" w:rsidRDefault="00F81D7C" w:rsidP="00F81D7C">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DEE1E6E">
        <w:trPr>
          <w:cantSplit/>
        </w:trPr>
        <w:tc>
          <w:tcPr>
            <w:tcW w:w="2884" w:type="dxa"/>
          </w:tcPr>
          <w:p w14:paraId="5AEA9A2D" w14:textId="77777777" w:rsidR="00F81D7C" w:rsidRPr="007E0B31" w:rsidRDefault="00F81D7C" w:rsidP="00F81D7C">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DEE1E6E">
        <w:trPr>
          <w:cantSplit/>
        </w:trPr>
        <w:tc>
          <w:tcPr>
            <w:tcW w:w="2884" w:type="dxa"/>
          </w:tcPr>
          <w:p w14:paraId="1B8A9F6B" w14:textId="77777777" w:rsidR="00F81D7C" w:rsidRPr="007E0B31" w:rsidRDefault="00F81D7C" w:rsidP="00F81D7C">
            <w:pPr>
              <w:pStyle w:val="Arial11Bold"/>
              <w:rPr>
                <w:rFonts w:cs="Arial"/>
              </w:rPr>
            </w:pPr>
            <w:r w:rsidRPr="007E0B31">
              <w:rPr>
                <w:rFonts w:cs="Arial"/>
              </w:rPr>
              <w:t>Planned Maintenance Outage</w:t>
            </w:r>
          </w:p>
        </w:tc>
        <w:tc>
          <w:tcPr>
            <w:tcW w:w="6634" w:type="dxa"/>
          </w:tcPr>
          <w:p w14:paraId="30127D2D" w14:textId="435FEC76" w:rsidR="00F81D7C" w:rsidRPr="007E0B31" w:rsidRDefault="00F81D7C" w:rsidP="00F81D7C">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DEE1E6E">
        <w:trPr>
          <w:cantSplit/>
        </w:trPr>
        <w:tc>
          <w:tcPr>
            <w:tcW w:w="2884" w:type="dxa"/>
          </w:tcPr>
          <w:p w14:paraId="7ECC3FEC" w14:textId="77777777" w:rsidR="00F81D7C" w:rsidRPr="007E0B31" w:rsidRDefault="00F81D7C" w:rsidP="00F81D7C">
            <w:pPr>
              <w:pStyle w:val="Arial11Bold"/>
              <w:rPr>
                <w:rFonts w:cs="Arial"/>
              </w:rPr>
            </w:pPr>
            <w:r w:rsidRPr="007E0B31">
              <w:rPr>
                <w:rFonts w:cs="Arial"/>
              </w:rPr>
              <w:t>Planned Outage</w:t>
            </w:r>
          </w:p>
        </w:tc>
        <w:tc>
          <w:tcPr>
            <w:tcW w:w="6634" w:type="dxa"/>
          </w:tcPr>
          <w:p w14:paraId="7CBD2A74" w14:textId="51FF4C20" w:rsidR="00F81D7C" w:rsidRPr="007E0B31" w:rsidRDefault="00F81D7C" w:rsidP="00F81D7C">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DEE1E6E">
        <w:trPr>
          <w:cantSplit/>
        </w:trPr>
        <w:tc>
          <w:tcPr>
            <w:tcW w:w="2884" w:type="dxa"/>
          </w:tcPr>
          <w:p w14:paraId="67EC820E" w14:textId="77777777" w:rsidR="00F81D7C" w:rsidRPr="007E0B31" w:rsidRDefault="00F81D7C" w:rsidP="00F81D7C">
            <w:pPr>
              <w:pStyle w:val="Arial11Bold"/>
              <w:rPr>
                <w:rFonts w:cs="Arial"/>
              </w:rPr>
            </w:pPr>
            <w:r w:rsidRPr="007E0B31">
              <w:rPr>
                <w:rFonts w:cs="Arial"/>
              </w:rPr>
              <w:t>Plant</w:t>
            </w:r>
          </w:p>
        </w:tc>
        <w:tc>
          <w:tcPr>
            <w:tcW w:w="6634" w:type="dxa"/>
          </w:tcPr>
          <w:p w14:paraId="77464D38" w14:textId="77777777" w:rsidR="00F81D7C" w:rsidRPr="007E0B31" w:rsidRDefault="00F81D7C" w:rsidP="00F81D7C">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DEE1E6E">
        <w:trPr>
          <w:cantSplit/>
        </w:trPr>
        <w:tc>
          <w:tcPr>
            <w:tcW w:w="2884" w:type="dxa"/>
          </w:tcPr>
          <w:p w14:paraId="1B833B5F" w14:textId="77777777" w:rsidR="00F81D7C" w:rsidRPr="007E0B31" w:rsidRDefault="00F81D7C" w:rsidP="00F81D7C">
            <w:pPr>
              <w:pStyle w:val="Arial11Bold"/>
              <w:rPr>
                <w:rFonts w:cs="Arial"/>
              </w:rPr>
            </w:pPr>
            <w:r w:rsidRPr="007E0B31">
              <w:rPr>
                <w:rFonts w:cs="Arial"/>
              </w:rPr>
              <w:lastRenderedPageBreak/>
              <w:t>Point of Common Coupling</w:t>
            </w:r>
          </w:p>
        </w:tc>
        <w:tc>
          <w:tcPr>
            <w:tcW w:w="6634" w:type="dxa"/>
          </w:tcPr>
          <w:p w14:paraId="14897399" w14:textId="77777777" w:rsidR="00F81D7C" w:rsidRPr="007E0B31" w:rsidRDefault="00F81D7C" w:rsidP="00F81D7C">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DEE1E6E">
        <w:trPr>
          <w:cantSplit/>
        </w:trPr>
        <w:tc>
          <w:tcPr>
            <w:tcW w:w="2884" w:type="dxa"/>
          </w:tcPr>
          <w:p w14:paraId="2637AA74" w14:textId="77777777" w:rsidR="00F81D7C" w:rsidRPr="007E0B31" w:rsidRDefault="00F81D7C" w:rsidP="00F81D7C">
            <w:pPr>
              <w:pStyle w:val="Arial11Bold"/>
              <w:rPr>
                <w:rFonts w:cs="Arial"/>
              </w:rPr>
            </w:pPr>
            <w:r w:rsidRPr="007E0B31">
              <w:rPr>
                <w:rFonts w:cs="Arial"/>
              </w:rPr>
              <w:t>Point of Connection</w:t>
            </w:r>
          </w:p>
        </w:tc>
        <w:tc>
          <w:tcPr>
            <w:tcW w:w="6634" w:type="dxa"/>
          </w:tcPr>
          <w:p w14:paraId="4092E64D" w14:textId="77777777" w:rsidR="00F81D7C" w:rsidRPr="007E0B31" w:rsidRDefault="00F81D7C" w:rsidP="00F81D7C">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DEE1E6E">
        <w:trPr>
          <w:cantSplit/>
        </w:trPr>
        <w:tc>
          <w:tcPr>
            <w:tcW w:w="2884" w:type="dxa"/>
          </w:tcPr>
          <w:p w14:paraId="551A907F" w14:textId="77777777" w:rsidR="00F81D7C" w:rsidRPr="007E0B31" w:rsidRDefault="00F81D7C" w:rsidP="00F81D7C">
            <w:pPr>
              <w:pStyle w:val="Arial11Bold"/>
              <w:rPr>
                <w:rFonts w:cs="Arial"/>
              </w:rPr>
            </w:pPr>
            <w:r w:rsidRPr="007E0B31">
              <w:rPr>
                <w:rFonts w:cs="Arial"/>
              </w:rPr>
              <w:t>Point of Isolation</w:t>
            </w:r>
          </w:p>
        </w:tc>
        <w:tc>
          <w:tcPr>
            <w:tcW w:w="6634" w:type="dxa"/>
          </w:tcPr>
          <w:p w14:paraId="7726496D" w14:textId="77777777" w:rsidR="00F81D7C" w:rsidRPr="007E0B31" w:rsidRDefault="00F81D7C" w:rsidP="00F81D7C">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DEE1E6E">
        <w:trPr>
          <w:cantSplit/>
        </w:trPr>
        <w:tc>
          <w:tcPr>
            <w:tcW w:w="2884" w:type="dxa"/>
          </w:tcPr>
          <w:p w14:paraId="1554D405" w14:textId="77777777" w:rsidR="00F81D7C" w:rsidRPr="007E0B31" w:rsidRDefault="00F81D7C" w:rsidP="00F81D7C">
            <w:pPr>
              <w:pStyle w:val="Arial11Bold"/>
              <w:rPr>
                <w:rFonts w:cs="Arial"/>
              </w:rPr>
            </w:pPr>
            <w:r w:rsidRPr="007E0B31">
              <w:rPr>
                <w:rFonts w:cs="Arial"/>
              </w:rPr>
              <w:t>Post-Control Phase</w:t>
            </w:r>
          </w:p>
        </w:tc>
        <w:tc>
          <w:tcPr>
            <w:tcW w:w="6634" w:type="dxa"/>
          </w:tcPr>
          <w:p w14:paraId="725674D1" w14:textId="77777777" w:rsidR="00F81D7C" w:rsidRPr="007E0B31" w:rsidRDefault="00F81D7C" w:rsidP="00F81D7C">
            <w:pPr>
              <w:pStyle w:val="TableArial11"/>
              <w:rPr>
                <w:rFonts w:cs="Arial"/>
              </w:rPr>
            </w:pPr>
            <w:r w:rsidRPr="007E0B31">
              <w:rPr>
                <w:rFonts w:cs="Arial"/>
              </w:rPr>
              <w:t>The period following real time operation.</w:t>
            </w:r>
          </w:p>
        </w:tc>
      </w:tr>
      <w:tr w:rsidR="00F81D7C" w:rsidRPr="007E0B31" w14:paraId="6D586683" w14:textId="77777777" w:rsidTr="0DEE1E6E">
        <w:trPr>
          <w:cantSplit/>
        </w:trPr>
        <w:tc>
          <w:tcPr>
            <w:tcW w:w="2884" w:type="dxa"/>
          </w:tcPr>
          <w:p w14:paraId="32ABEF72" w14:textId="77777777" w:rsidR="00F81D7C" w:rsidRPr="007E0B31" w:rsidRDefault="00F81D7C" w:rsidP="00F81D7C">
            <w:pPr>
              <w:pStyle w:val="Arial11Bold"/>
              <w:rPr>
                <w:rFonts w:cs="Arial"/>
              </w:rPr>
            </w:pPr>
            <w:r w:rsidRPr="007E0B31">
              <w:rPr>
                <w:rFonts w:cs="Arial"/>
              </w:rPr>
              <w:t>Power Available</w:t>
            </w:r>
          </w:p>
        </w:tc>
        <w:tc>
          <w:tcPr>
            <w:tcW w:w="6634" w:type="dxa"/>
          </w:tcPr>
          <w:p w14:paraId="090DB153" w14:textId="783F911A" w:rsidR="00F81D7C" w:rsidRPr="007E0B31" w:rsidRDefault="00F81D7C" w:rsidP="00F81D7C">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DEE1E6E">
        <w:trPr>
          <w:cantSplit/>
        </w:trPr>
        <w:tc>
          <w:tcPr>
            <w:tcW w:w="2884" w:type="dxa"/>
          </w:tcPr>
          <w:p w14:paraId="7361939E" w14:textId="77777777" w:rsidR="00F81D7C" w:rsidRPr="007E0B31" w:rsidRDefault="00F81D7C" w:rsidP="00F81D7C">
            <w:pPr>
              <w:pStyle w:val="Arial11Bold"/>
              <w:rPr>
                <w:rFonts w:cs="Arial"/>
              </w:rPr>
            </w:pPr>
            <w:r w:rsidRPr="007E0B31">
              <w:rPr>
                <w:rFonts w:cs="Arial"/>
              </w:rPr>
              <w:t>Power Factor</w:t>
            </w:r>
          </w:p>
        </w:tc>
        <w:tc>
          <w:tcPr>
            <w:tcW w:w="6634" w:type="dxa"/>
          </w:tcPr>
          <w:p w14:paraId="01690120" w14:textId="77777777" w:rsidR="00F81D7C" w:rsidRPr="007E0B31" w:rsidRDefault="00F81D7C" w:rsidP="00F81D7C">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DEE1E6E">
        <w:trPr>
          <w:cantSplit/>
        </w:trPr>
        <w:tc>
          <w:tcPr>
            <w:tcW w:w="2884" w:type="dxa"/>
          </w:tcPr>
          <w:p w14:paraId="66F0C016" w14:textId="77777777" w:rsidR="00F81D7C" w:rsidRPr="007E0B31" w:rsidRDefault="00F81D7C" w:rsidP="00F81D7C">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DEE1E6E">
        <w:trPr>
          <w:cantSplit/>
        </w:trPr>
        <w:tc>
          <w:tcPr>
            <w:tcW w:w="2884" w:type="dxa"/>
          </w:tcPr>
          <w:p w14:paraId="0F6FF16D"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DEE1E6E">
        <w:trPr>
          <w:cantSplit/>
        </w:trPr>
        <w:tc>
          <w:tcPr>
            <w:tcW w:w="2884" w:type="dxa"/>
          </w:tcPr>
          <w:p w14:paraId="43647C96"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DEE1E6E">
        <w:trPr>
          <w:cantSplit/>
        </w:trPr>
        <w:tc>
          <w:tcPr>
            <w:tcW w:w="2884" w:type="dxa"/>
          </w:tcPr>
          <w:p w14:paraId="7563FE8D" w14:textId="77777777" w:rsidR="00F81D7C" w:rsidRPr="007E0B31" w:rsidRDefault="00F81D7C" w:rsidP="00F81D7C">
            <w:pPr>
              <w:pStyle w:val="Arial11Bold"/>
              <w:rPr>
                <w:rFonts w:cs="Arial"/>
              </w:rPr>
            </w:pPr>
            <w:r w:rsidRPr="007E0B31">
              <w:rPr>
                <w:rFonts w:cs="Arial"/>
              </w:rPr>
              <w:t>Power Island</w:t>
            </w:r>
          </w:p>
        </w:tc>
        <w:tc>
          <w:tcPr>
            <w:tcW w:w="6634" w:type="dxa"/>
          </w:tcPr>
          <w:p w14:paraId="18296362" w14:textId="0B558EC0" w:rsidR="00F81D7C" w:rsidRPr="007E0B31" w:rsidRDefault="00F81D7C" w:rsidP="00F81D7C">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DEE1E6E">
        <w:trPr>
          <w:cantSplit/>
        </w:trPr>
        <w:tc>
          <w:tcPr>
            <w:tcW w:w="2884" w:type="dxa"/>
          </w:tcPr>
          <w:p w14:paraId="682DC43B" w14:textId="77777777" w:rsidR="00F81D7C" w:rsidRPr="007E0B31" w:rsidRDefault="00F81D7C" w:rsidP="00F81D7C">
            <w:pPr>
              <w:pStyle w:val="Arial11Bold"/>
              <w:rPr>
                <w:rFonts w:cs="Arial"/>
              </w:rPr>
            </w:pPr>
            <w:r w:rsidRPr="007E0B31">
              <w:rPr>
                <w:rFonts w:cs="Arial"/>
              </w:rPr>
              <w:t>Power Park Module</w:t>
            </w:r>
          </w:p>
        </w:tc>
        <w:tc>
          <w:tcPr>
            <w:tcW w:w="6634" w:type="dxa"/>
          </w:tcPr>
          <w:p w14:paraId="3ECDE7AC" w14:textId="77777777" w:rsidR="00F81D7C" w:rsidRPr="007E0B31" w:rsidRDefault="00F81D7C" w:rsidP="00F81D7C">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DEE1E6E">
        <w:trPr>
          <w:cantSplit/>
        </w:trPr>
        <w:tc>
          <w:tcPr>
            <w:tcW w:w="2884" w:type="dxa"/>
          </w:tcPr>
          <w:p w14:paraId="5DC97B56" w14:textId="77777777" w:rsidR="00F81D7C" w:rsidRPr="007E0B31" w:rsidRDefault="00F81D7C" w:rsidP="00F81D7C">
            <w:pPr>
              <w:pStyle w:val="Arial11Bold"/>
              <w:rPr>
                <w:rFonts w:cs="Arial"/>
              </w:rPr>
            </w:pPr>
            <w:r w:rsidRPr="007E0B31">
              <w:rPr>
                <w:rFonts w:cs="Arial"/>
              </w:rPr>
              <w:t>Power Park Module Availability Matrix</w:t>
            </w:r>
          </w:p>
        </w:tc>
        <w:tc>
          <w:tcPr>
            <w:tcW w:w="6634" w:type="dxa"/>
          </w:tcPr>
          <w:p w14:paraId="158D6C89" w14:textId="77777777" w:rsidR="00F81D7C" w:rsidRPr="007E0B31" w:rsidRDefault="00F81D7C" w:rsidP="00F81D7C">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DEE1E6E">
        <w:trPr>
          <w:cantSplit/>
        </w:trPr>
        <w:tc>
          <w:tcPr>
            <w:tcW w:w="2884" w:type="dxa"/>
          </w:tcPr>
          <w:p w14:paraId="4CFB65B5" w14:textId="77777777" w:rsidR="00F81D7C" w:rsidRPr="007E0B31" w:rsidRDefault="00F81D7C" w:rsidP="00F81D7C">
            <w:pPr>
              <w:pStyle w:val="Arial11Bold"/>
              <w:rPr>
                <w:rFonts w:cs="Arial"/>
              </w:rPr>
            </w:pPr>
            <w:r w:rsidRPr="007E0B31">
              <w:rPr>
                <w:rFonts w:cs="Arial"/>
              </w:rPr>
              <w:lastRenderedPageBreak/>
              <w:t>Power Park Module Planning Matrix</w:t>
            </w:r>
          </w:p>
        </w:tc>
        <w:tc>
          <w:tcPr>
            <w:tcW w:w="6634" w:type="dxa"/>
          </w:tcPr>
          <w:p w14:paraId="6379A14D" w14:textId="77777777" w:rsidR="00F81D7C" w:rsidRPr="007E0B31" w:rsidRDefault="00F81D7C" w:rsidP="00F81D7C">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DEE1E6E">
        <w:trPr>
          <w:cantSplit/>
        </w:trPr>
        <w:tc>
          <w:tcPr>
            <w:tcW w:w="2884" w:type="dxa"/>
          </w:tcPr>
          <w:p w14:paraId="189A6BC7" w14:textId="77777777" w:rsidR="00F81D7C" w:rsidRPr="007E0B31" w:rsidRDefault="00F81D7C" w:rsidP="00F81D7C">
            <w:pPr>
              <w:pStyle w:val="Arial11Bold"/>
              <w:rPr>
                <w:rFonts w:cs="Arial"/>
              </w:rPr>
            </w:pPr>
            <w:r w:rsidRPr="007E0B31">
              <w:rPr>
                <w:rFonts w:cs="Arial"/>
              </w:rPr>
              <w:t>Power Park Unit</w:t>
            </w:r>
          </w:p>
        </w:tc>
        <w:tc>
          <w:tcPr>
            <w:tcW w:w="6634" w:type="dxa"/>
          </w:tcPr>
          <w:p w14:paraId="7725776C"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DEE1E6E">
        <w:trPr>
          <w:cantSplit/>
        </w:trPr>
        <w:tc>
          <w:tcPr>
            <w:tcW w:w="2884" w:type="dxa"/>
          </w:tcPr>
          <w:p w14:paraId="480E1B66" w14:textId="77777777" w:rsidR="00F81D7C" w:rsidRPr="007E0B31" w:rsidRDefault="00F81D7C" w:rsidP="00F81D7C">
            <w:pPr>
              <w:pStyle w:val="Arial11Bold"/>
              <w:rPr>
                <w:rFonts w:cs="Arial"/>
              </w:rPr>
            </w:pPr>
            <w:r w:rsidRPr="007E0B31">
              <w:rPr>
                <w:rFonts w:cs="Arial"/>
              </w:rPr>
              <w:t xml:space="preserve">Power Station </w:t>
            </w:r>
          </w:p>
        </w:tc>
        <w:tc>
          <w:tcPr>
            <w:tcW w:w="6634" w:type="dxa"/>
          </w:tcPr>
          <w:p w14:paraId="603DFDE1" w14:textId="32880D9B" w:rsidR="00F81D7C" w:rsidRPr="007E0B31" w:rsidRDefault="00F81D7C" w:rsidP="00F81D7C">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DEE1E6E">
        <w:trPr>
          <w:cantSplit/>
        </w:trPr>
        <w:tc>
          <w:tcPr>
            <w:tcW w:w="2884" w:type="dxa"/>
          </w:tcPr>
          <w:p w14:paraId="00EAB92F" w14:textId="77777777" w:rsidR="00F81D7C" w:rsidRPr="007E0B31" w:rsidRDefault="00F81D7C" w:rsidP="00F81D7C">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F81D7C" w:rsidRPr="007E0B31" w:rsidRDefault="00F81D7C" w:rsidP="00F81D7C">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DEE1E6E">
        <w:trPr>
          <w:cantSplit/>
        </w:trPr>
        <w:tc>
          <w:tcPr>
            <w:tcW w:w="2884" w:type="dxa"/>
          </w:tcPr>
          <w:p w14:paraId="42E8EE81" w14:textId="77777777" w:rsidR="00F81D7C" w:rsidRPr="007E0B31" w:rsidRDefault="00F81D7C" w:rsidP="00F81D7C">
            <w:pPr>
              <w:pStyle w:val="Arial11Bold"/>
              <w:rPr>
                <w:rFonts w:cs="Arial"/>
              </w:rPr>
            </w:pPr>
            <w:r w:rsidRPr="007E0B31">
              <w:rPr>
                <w:rFonts w:cs="Arial"/>
              </w:rPr>
              <w:t>Preface</w:t>
            </w:r>
          </w:p>
        </w:tc>
        <w:tc>
          <w:tcPr>
            <w:tcW w:w="6634" w:type="dxa"/>
          </w:tcPr>
          <w:p w14:paraId="7D129C9B" w14:textId="77777777" w:rsidR="00F81D7C" w:rsidRPr="007E0B31" w:rsidRDefault="00F81D7C" w:rsidP="00F81D7C">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DEE1E6E">
        <w:trPr>
          <w:cantSplit/>
        </w:trPr>
        <w:tc>
          <w:tcPr>
            <w:tcW w:w="2884" w:type="dxa"/>
          </w:tcPr>
          <w:p w14:paraId="2DA81629" w14:textId="77777777" w:rsidR="00F81D7C" w:rsidRPr="007E0B31" w:rsidRDefault="00F81D7C" w:rsidP="00F81D7C">
            <w:pPr>
              <w:pStyle w:val="Arial11Bold"/>
              <w:rPr>
                <w:rFonts w:cs="Arial"/>
              </w:rPr>
            </w:pPr>
            <w:r w:rsidRPr="007E0B31">
              <w:rPr>
                <w:rFonts w:cs="Arial"/>
              </w:rPr>
              <w:t>Preliminary Notice</w:t>
            </w:r>
          </w:p>
        </w:tc>
        <w:tc>
          <w:tcPr>
            <w:tcW w:w="6634" w:type="dxa"/>
          </w:tcPr>
          <w:p w14:paraId="2466FCF6" w14:textId="4188FF36" w:rsidR="00F81D7C" w:rsidRPr="007E0B31" w:rsidRDefault="00F81D7C" w:rsidP="00F81D7C">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DEE1E6E">
        <w:trPr>
          <w:cantSplit/>
        </w:trPr>
        <w:tc>
          <w:tcPr>
            <w:tcW w:w="2884" w:type="dxa"/>
          </w:tcPr>
          <w:p w14:paraId="7A5F0627" w14:textId="77777777" w:rsidR="00F81D7C" w:rsidRPr="007E0B31" w:rsidRDefault="00F81D7C" w:rsidP="00F81D7C">
            <w:pPr>
              <w:pStyle w:val="Arial11Bold"/>
              <w:rPr>
                <w:rFonts w:cs="Arial"/>
              </w:rPr>
            </w:pPr>
            <w:r w:rsidRPr="007E0B31">
              <w:rPr>
                <w:rFonts w:cs="Arial"/>
              </w:rPr>
              <w:t>Preliminary Project Planning Data</w:t>
            </w:r>
          </w:p>
        </w:tc>
        <w:tc>
          <w:tcPr>
            <w:tcW w:w="6634" w:type="dxa"/>
          </w:tcPr>
          <w:p w14:paraId="2A7BFBE2" w14:textId="77777777" w:rsidR="00F81D7C" w:rsidRPr="007E0B31" w:rsidRDefault="00F81D7C" w:rsidP="00F81D7C">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DEE1E6E">
        <w:trPr>
          <w:cantSplit/>
        </w:trPr>
        <w:tc>
          <w:tcPr>
            <w:tcW w:w="2884" w:type="dxa"/>
          </w:tcPr>
          <w:p w14:paraId="7E5AC1B9" w14:textId="77777777" w:rsidR="00F81D7C" w:rsidRPr="007E0B31" w:rsidRDefault="00F81D7C" w:rsidP="00F81D7C">
            <w:pPr>
              <w:pStyle w:val="Arial11Bold"/>
              <w:rPr>
                <w:rFonts w:cs="Arial"/>
              </w:rPr>
            </w:pPr>
            <w:r w:rsidRPr="007E0B31">
              <w:rPr>
                <w:rFonts w:cs="Arial"/>
              </w:rPr>
              <w:t>Primary Response</w:t>
            </w:r>
          </w:p>
        </w:tc>
        <w:tc>
          <w:tcPr>
            <w:tcW w:w="6634" w:type="dxa"/>
          </w:tcPr>
          <w:p w14:paraId="7AC6DF19"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DEE1E6E">
        <w:trPr>
          <w:cantSplit/>
        </w:trPr>
        <w:tc>
          <w:tcPr>
            <w:tcW w:w="2884" w:type="dxa"/>
          </w:tcPr>
          <w:p w14:paraId="05804595" w14:textId="77777777" w:rsidR="00F81D7C" w:rsidRPr="007E0B31" w:rsidRDefault="00F81D7C" w:rsidP="00F81D7C">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F81D7C" w:rsidRPr="007E0B31" w:rsidRDefault="00F81D7C" w:rsidP="00F81D7C">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DEE1E6E">
        <w:trPr>
          <w:cantSplit/>
        </w:trPr>
        <w:tc>
          <w:tcPr>
            <w:tcW w:w="2884" w:type="dxa"/>
          </w:tcPr>
          <w:p w14:paraId="498708EE" w14:textId="77777777" w:rsidR="00F81D7C" w:rsidRPr="007E0B31" w:rsidRDefault="00F81D7C" w:rsidP="00F81D7C">
            <w:pPr>
              <w:pStyle w:val="Arial11Bold"/>
              <w:rPr>
                <w:rFonts w:cs="Arial"/>
              </w:rPr>
            </w:pPr>
            <w:r w:rsidRPr="007E0B31">
              <w:rPr>
                <w:rFonts w:cs="Arial"/>
              </w:rPr>
              <w:t>Programming Phase</w:t>
            </w:r>
          </w:p>
        </w:tc>
        <w:tc>
          <w:tcPr>
            <w:tcW w:w="6634" w:type="dxa"/>
          </w:tcPr>
          <w:p w14:paraId="5C6E74B1" w14:textId="77777777" w:rsidR="00F81D7C" w:rsidRPr="007E0B31" w:rsidRDefault="00F81D7C" w:rsidP="00F81D7C">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F81D7C" w:rsidRPr="007E0B31" w14:paraId="528BEDE3" w14:textId="77777777" w:rsidTr="0DEE1E6E">
        <w:trPr>
          <w:cantSplit/>
        </w:trPr>
        <w:tc>
          <w:tcPr>
            <w:tcW w:w="2884" w:type="dxa"/>
          </w:tcPr>
          <w:p w14:paraId="7BBDC215" w14:textId="77777777" w:rsidR="00F81D7C" w:rsidRPr="007E0B31" w:rsidRDefault="00F81D7C" w:rsidP="00F81D7C">
            <w:pPr>
              <w:pStyle w:val="Arial11Bold"/>
              <w:rPr>
                <w:rFonts w:cs="Arial"/>
              </w:rPr>
            </w:pPr>
            <w:r w:rsidRPr="007E0B31">
              <w:rPr>
                <w:rFonts w:cs="Arial"/>
              </w:rPr>
              <w:t>Proposal Notice</w:t>
            </w:r>
          </w:p>
        </w:tc>
        <w:tc>
          <w:tcPr>
            <w:tcW w:w="6634" w:type="dxa"/>
          </w:tcPr>
          <w:p w14:paraId="39CB97D1" w14:textId="64B55C4F" w:rsidR="00F81D7C" w:rsidRPr="007E0B31" w:rsidRDefault="00F81D7C" w:rsidP="00F81D7C">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DEE1E6E">
        <w:trPr>
          <w:cantSplit/>
        </w:trPr>
        <w:tc>
          <w:tcPr>
            <w:tcW w:w="2884" w:type="dxa"/>
          </w:tcPr>
          <w:p w14:paraId="5D3209CF" w14:textId="77777777" w:rsidR="00F81D7C" w:rsidRPr="007E0B31" w:rsidRDefault="00F81D7C" w:rsidP="00F81D7C">
            <w:pPr>
              <w:pStyle w:val="Arial11Bold"/>
              <w:rPr>
                <w:rFonts w:cs="Arial"/>
              </w:rPr>
            </w:pPr>
            <w:r w:rsidRPr="007E0B31">
              <w:rPr>
                <w:rFonts w:cs="Arial"/>
              </w:rPr>
              <w:lastRenderedPageBreak/>
              <w:t>Proposal Report</w:t>
            </w:r>
          </w:p>
        </w:tc>
        <w:tc>
          <w:tcPr>
            <w:tcW w:w="6634" w:type="dxa"/>
          </w:tcPr>
          <w:p w14:paraId="63AF3D10" w14:textId="77777777" w:rsidR="00F81D7C" w:rsidRPr="007E0B31" w:rsidRDefault="00F81D7C" w:rsidP="00F81D7C">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F81D7C">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DEE1E6E">
        <w:trPr>
          <w:cantSplit/>
        </w:trPr>
        <w:tc>
          <w:tcPr>
            <w:tcW w:w="2884" w:type="dxa"/>
          </w:tcPr>
          <w:p w14:paraId="7B7A60CF" w14:textId="77777777" w:rsidR="00F81D7C" w:rsidRPr="007E0B31" w:rsidRDefault="00F81D7C" w:rsidP="00F81D7C">
            <w:pPr>
              <w:pStyle w:val="Arial11Bold"/>
              <w:rPr>
                <w:rFonts w:cs="Arial"/>
              </w:rPr>
            </w:pPr>
            <w:r w:rsidRPr="007E0B31">
              <w:rPr>
                <w:rFonts w:cs="Arial"/>
              </w:rPr>
              <w:t>Proposed Implementation Date</w:t>
            </w:r>
          </w:p>
        </w:tc>
        <w:tc>
          <w:tcPr>
            <w:tcW w:w="6634" w:type="dxa"/>
          </w:tcPr>
          <w:p w14:paraId="20E0D48B"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DEE1E6E">
        <w:trPr>
          <w:cantSplit/>
        </w:trPr>
        <w:tc>
          <w:tcPr>
            <w:tcW w:w="2884" w:type="dxa"/>
          </w:tcPr>
          <w:p w14:paraId="2EF9FB68" w14:textId="57079F41" w:rsidR="00F81D7C" w:rsidRPr="007E0B31" w:rsidRDefault="00F81D7C" w:rsidP="00F81D7C">
            <w:pPr>
              <w:pStyle w:val="Arial11Bold"/>
              <w:rPr>
                <w:rFonts w:cs="Arial"/>
              </w:rPr>
            </w:pPr>
            <w:r w:rsidRPr="00090EF5">
              <w:rPr>
                <w:rFonts w:eastAsia="Calibri" w:cs="Arial"/>
                <w:lang w:val="en-US"/>
              </w:rPr>
              <w:t>Proposer</w:t>
            </w:r>
          </w:p>
        </w:tc>
        <w:tc>
          <w:tcPr>
            <w:tcW w:w="6634" w:type="dxa"/>
          </w:tcPr>
          <w:p w14:paraId="472E8E23" w14:textId="5A7572BA" w:rsidR="00F81D7C" w:rsidRPr="007E0B31" w:rsidRDefault="00F81D7C" w:rsidP="00F81D7C">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DEE1E6E">
        <w:trPr>
          <w:cantSplit/>
        </w:trPr>
        <w:tc>
          <w:tcPr>
            <w:tcW w:w="2884" w:type="dxa"/>
          </w:tcPr>
          <w:p w14:paraId="6EC16416" w14:textId="77777777" w:rsidR="00F81D7C" w:rsidRPr="007E0B31" w:rsidRDefault="00F81D7C" w:rsidP="00F81D7C">
            <w:pPr>
              <w:pStyle w:val="Arial11Bold"/>
              <w:rPr>
                <w:rFonts w:cs="Arial"/>
              </w:rPr>
            </w:pPr>
            <w:r w:rsidRPr="007E0B31">
              <w:rPr>
                <w:rFonts w:cs="Arial"/>
              </w:rPr>
              <w:t>Protection</w:t>
            </w:r>
          </w:p>
        </w:tc>
        <w:tc>
          <w:tcPr>
            <w:tcW w:w="6634" w:type="dxa"/>
          </w:tcPr>
          <w:p w14:paraId="0C2984ED" w14:textId="77777777" w:rsidR="00F81D7C" w:rsidRPr="007E0B31" w:rsidRDefault="00F81D7C" w:rsidP="00F81D7C">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DEE1E6E">
        <w:trPr>
          <w:cantSplit/>
        </w:trPr>
        <w:tc>
          <w:tcPr>
            <w:tcW w:w="2884" w:type="dxa"/>
          </w:tcPr>
          <w:p w14:paraId="50FA8DCD" w14:textId="77777777" w:rsidR="00F81D7C" w:rsidRPr="007E0B31" w:rsidRDefault="00F81D7C" w:rsidP="00F81D7C">
            <w:pPr>
              <w:pStyle w:val="Arial11Bold"/>
              <w:rPr>
                <w:rFonts w:cs="Arial"/>
              </w:rPr>
            </w:pPr>
            <w:r w:rsidRPr="007E0B31">
              <w:rPr>
                <w:rFonts w:cs="Arial"/>
              </w:rPr>
              <w:t>Protection Apparatus</w:t>
            </w:r>
          </w:p>
        </w:tc>
        <w:tc>
          <w:tcPr>
            <w:tcW w:w="6634" w:type="dxa"/>
          </w:tcPr>
          <w:p w14:paraId="371ECCA9" w14:textId="77777777" w:rsidR="00F81D7C" w:rsidRPr="007E0B31" w:rsidRDefault="00F81D7C" w:rsidP="00F81D7C">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DEE1E6E">
        <w:trPr>
          <w:cantSplit/>
        </w:trPr>
        <w:tc>
          <w:tcPr>
            <w:tcW w:w="2884" w:type="dxa"/>
          </w:tcPr>
          <w:p w14:paraId="5ABFB0B8" w14:textId="1B073C6D" w:rsidR="00F81D7C" w:rsidRPr="007E0B31" w:rsidRDefault="00F81D7C" w:rsidP="00F81D7C">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F81D7C" w:rsidRPr="007E0B31" w:rsidRDefault="00F81D7C" w:rsidP="00F81D7C">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DEE1E6E">
        <w:trPr>
          <w:cantSplit/>
        </w:trPr>
        <w:tc>
          <w:tcPr>
            <w:tcW w:w="2884" w:type="dxa"/>
          </w:tcPr>
          <w:p w14:paraId="3489E2F3" w14:textId="4937B4CF" w:rsidR="00F81D7C" w:rsidRPr="007E0B31" w:rsidRDefault="00F81D7C" w:rsidP="00F81D7C">
            <w:pPr>
              <w:pStyle w:val="Arial11Bold"/>
              <w:rPr>
                <w:rFonts w:cs="Arial"/>
              </w:rPr>
            </w:pPr>
            <w:r>
              <w:t>Pumped Storage Generating Unit</w:t>
            </w:r>
          </w:p>
        </w:tc>
        <w:tc>
          <w:tcPr>
            <w:tcW w:w="6634" w:type="dxa"/>
          </w:tcPr>
          <w:p w14:paraId="28D45EA5" w14:textId="78281C6F" w:rsidR="00F81D7C" w:rsidRPr="007E0B31" w:rsidRDefault="00F81D7C" w:rsidP="00F81D7C">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DEE1E6E">
        <w:trPr>
          <w:cantSplit/>
        </w:trPr>
        <w:tc>
          <w:tcPr>
            <w:tcW w:w="2884" w:type="dxa"/>
          </w:tcPr>
          <w:p w14:paraId="19BDA263" w14:textId="77777777" w:rsidR="00F81D7C" w:rsidRPr="007E0B31" w:rsidRDefault="00F81D7C" w:rsidP="00F81D7C">
            <w:pPr>
              <w:pStyle w:val="Arial11Bold"/>
              <w:rPr>
                <w:rFonts w:cs="Arial"/>
              </w:rPr>
            </w:pPr>
            <w:r w:rsidRPr="007E0B31">
              <w:rPr>
                <w:rFonts w:cs="Arial"/>
              </w:rPr>
              <w:t>Pumped Storage Generator</w:t>
            </w:r>
          </w:p>
        </w:tc>
        <w:tc>
          <w:tcPr>
            <w:tcW w:w="6634" w:type="dxa"/>
          </w:tcPr>
          <w:p w14:paraId="1B0B65D7" w14:textId="77777777" w:rsidR="00F81D7C" w:rsidRPr="007E0B31" w:rsidRDefault="00F81D7C" w:rsidP="00F81D7C">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DEE1E6E">
        <w:trPr>
          <w:cantSplit/>
        </w:trPr>
        <w:tc>
          <w:tcPr>
            <w:tcW w:w="2884" w:type="dxa"/>
          </w:tcPr>
          <w:p w14:paraId="294C4A19" w14:textId="77777777" w:rsidR="00F81D7C" w:rsidRPr="007E0B31" w:rsidRDefault="00F81D7C" w:rsidP="00F81D7C">
            <w:pPr>
              <w:pStyle w:val="Arial11Bold"/>
              <w:rPr>
                <w:rFonts w:cs="Arial"/>
              </w:rPr>
            </w:pPr>
            <w:r w:rsidRPr="007E0B31">
              <w:rPr>
                <w:rFonts w:cs="Arial"/>
              </w:rPr>
              <w:t>Pumped Storage Plant</w:t>
            </w:r>
          </w:p>
        </w:tc>
        <w:tc>
          <w:tcPr>
            <w:tcW w:w="6634" w:type="dxa"/>
          </w:tcPr>
          <w:p w14:paraId="6EC37B4B" w14:textId="3205A98B" w:rsidR="00F81D7C" w:rsidRPr="007E0B31" w:rsidRDefault="00F81D7C" w:rsidP="00F81D7C">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DEE1E6E">
        <w:trPr>
          <w:cantSplit/>
        </w:trPr>
        <w:tc>
          <w:tcPr>
            <w:tcW w:w="2884" w:type="dxa"/>
          </w:tcPr>
          <w:p w14:paraId="18845DB4" w14:textId="77777777" w:rsidR="00F81D7C" w:rsidRPr="007E0B31" w:rsidRDefault="00F81D7C" w:rsidP="00F81D7C">
            <w:pPr>
              <w:pStyle w:val="Arial11Bold"/>
              <w:rPr>
                <w:rFonts w:cs="Arial"/>
              </w:rPr>
            </w:pPr>
            <w:r w:rsidRPr="007E0B31">
              <w:rPr>
                <w:rFonts w:cs="Arial"/>
              </w:rPr>
              <w:t>Pumped Storage Unit</w:t>
            </w:r>
          </w:p>
        </w:tc>
        <w:tc>
          <w:tcPr>
            <w:tcW w:w="6634" w:type="dxa"/>
          </w:tcPr>
          <w:p w14:paraId="290B7319" w14:textId="7CE3B4C0"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DEE1E6E">
        <w:trPr>
          <w:cantSplit/>
        </w:trPr>
        <w:tc>
          <w:tcPr>
            <w:tcW w:w="2884" w:type="dxa"/>
          </w:tcPr>
          <w:p w14:paraId="5C4DB039" w14:textId="77777777" w:rsidR="00F81D7C" w:rsidRPr="007E0B31" w:rsidRDefault="00F81D7C" w:rsidP="00F81D7C">
            <w:pPr>
              <w:pStyle w:val="Arial11Bold"/>
              <w:rPr>
                <w:rFonts w:cs="Arial"/>
              </w:rPr>
            </w:pPr>
            <w:r w:rsidRPr="007E0B31">
              <w:rPr>
                <w:rFonts w:cs="Arial"/>
              </w:rPr>
              <w:t>Purchase Contracts</w:t>
            </w:r>
          </w:p>
        </w:tc>
        <w:tc>
          <w:tcPr>
            <w:tcW w:w="6634" w:type="dxa"/>
          </w:tcPr>
          <w:p w14:paraId="2B6E616F" w14:textId="77777777" w:rsidR="00F81D7C" w:rsidRPr="007E0B31" w:rsidRDefault="00F81D7C" w:rsidP="00F81D7C">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DEE1E6E">
        <w:trPr>
          <w:cantSplit/>
        </w:trPr>
        <w:tc>
          <w:tcPr>
            <w:tcW w:w="2884" w:type="dxa"/>
          </w:tcPr>
          <w:p w14:paraId="4BA36FFD"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F81D7C" w:rsidRPr="007E0B31" w:rsidRDefault="00F81D7C" w:rsidP="00F81D7C">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rsidP="00F81D7C">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F81D7C" w:rsidRPr="007E0B31" w:rsidRDefault="00F81D7C" w:rsidP="00F81D7C">
            <w:pPr>
              <w:pStyle w:val="Level1Text"/>
              <w:tabs>
                <w:tab w:val="left" w:pos="0"/>
              </w:tabs>
              <w:ind w:left="0" w:firstLine="0"/>
              <w:rPr>
                <w:rFonts w:cs="Arial"/>
                <w:color w:val="auto"/>
              </w:rPr>
            </w:pPr>
          </w:p>
          <w:p w14:paraId="3CF8247C" w14:textId="77777777" w:rsidR="00F81D7C" w:rsidRPr="007E0B31" w:rsidDel="00FD6436" w:rsidRDefault="00F81D7C" w:rsidP="00F81D7C">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DEE1E6E">
        <w:trPr>
          <w:cantSplit/>
        </w:trPr>
        <w:tc>
          <w:tcPr>
            <w:tcW w:w="2884" w:type="dxa"/>
          </w:tcPr>
          <w:p w14:paraId="68D71726" w14:textId="238986E0" w:rsidR="00F81D7C" w:rsidRPr="000B675D" w:rsidRDefault="00F81D7C" w:rsidP="00F81D7C">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F81D7C" w:rsidRPr="000B675D" w:rsidRDefault="00F81D7C" w:rsidP="00F81D7C">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DEE1E6E">
        <w:trPr>
          <w:cantSplit/>
        </w:trPr>
        <w:tc>
          <w:tcPr>
            <w:tcW w:w="2884" w:type="dxa"/>
          </w:tcPr>
          <w:p w14:paraId="2AB6F035" w14:textId="5D123789" w:rsidR="00F81D7C" w:rsidRPr="000B675D" w:rsidRDefault="00F81D7C" w:rsidP="00F81D7C">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F81D7C" w:rsidRPr="000B675D" w:rsidRDefault="00F81D7C" w:rsidP="00F81D7C">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F81D7C" w:rsidRPr="007E0B31" w14:paraId="42E6F9C6" w14:textId="77777777" w:rsidTr="0DEE1E6E">
        <w:trPr>
          <w:cantSplit/>
        </w:trPr>
        <w:tc>
          <w:tcPr>
            <w:tcW w:w="2884" w:type="dxa"/>
          </w:tcPr>
          <w:p w14:paraId="07A05229" w14:textId="77777777" w:rsidR="00F81D7C" w:rsidRPr="007E0B31" w:rsidRDefault="00F81D7C" w:rsidP="00F81D7C">
            <w:pPr>
              <w:pStyle w:val="Arial11Bold"/>
              <w:rPr>
                <w:rFonts w:cs="Arial"/>
              </w:rPr>
            </w:pPr>
            <w:r w:rsidRPr="007E0B31">
              <w:rPr>
                <w:rFonts w:cs="Arial"/>
              </w:rPr>
              <w:t>Range CCGT Module</w:t>
            </w:r>
          </w:p>
        </w:tc>
        <w:tc>
          <w:tcPr>
            <w:tcW w:w="6634" w:type="dxa"/>
          </w:tcPr>
          <w:p w14:paraId="2C7C982E"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DEE1E6E">
        <w:trPr>
          <w:cantSplit/>
        </w:trPr>
        <w:tc>
          <w:tcPr>
            <w:tcW w:w="2884" w:type="dxa"/>
          </w:tcPr>
          <w:p w14:paraId="3208EB56" w14:textId="77777777" w:rsidR="00F81D7C" w:rsidRPr="007E0B31" w:rsidRDefault="00F81D7C" w:rsidP="00F81D7C">
            <w:pPr>
              <w:pStyle w:val="Arial11Bold"/>
              <w:rPr>
                <w:rFonts w:cs="Arial"/>
              </w:rPr>
            </w:pPr>
            <w:r w:rsidRPr="007E0B31">
              <w:rPr>
                <w:rFonts w:cs="Arial"/>
              </w:rPr>
              <w:t>Rated Field Voltage</w:t>
            </w:r>
          </w:p>
        </w:tc>
        <w:tc>
          <w:tcPr>
            <w:tcW w:w="6634" w:type="dxa"/>
          </w:tcPr>
          <w:p w14:paraId="1B3903E2" w14:textId="26BE47F5" w:rsidR="00F81D7C" w:rsidRPr="007E0B31" w:rsidRDefault="00F81D7C" w:rsidP="00F81D7C">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DEE1E6E">
        <w:trPr>
          <w:cantSplit/>
        </w:trPr>
        <w:tc>
          <w:tcPr>
            <w:tcW w:w="2884" w:type="dxa"/>
          </w:tcPr>
          <w:p w14:paraId="193A7FAE" w14:textId="77777777" w:rsidR="00F81D7C" w:rsidRPr="007E0B31" w:rsidRDefault="00F81D7C" w:rsidP="00F81D7C">
            <w:pPr>
              <w:pStyle w:val="Arial11Bold"/>
              <w:rPr>
                <w:rFonts w:cs="Arial"/>
              </w:rPr>
            </w:pPr>
            <w:r w:rsidRPr="007E0B31">
              <w:rPr>
                <w:rFonts w:cs="Arial"/>
              </w:rPr>
              <w:t>Rated MW</w:t>
            </w:r>
          </w:p>
        </w:tc>
        <w:tc>
          <w:tcPr>
            <w:tcW w:w="6634" w:type="dxa"/>
          </w:tcPr>
          <w:p w14:paraId="7440FEAA" w14:textId="5AE0AD7F" w:rsidR="00F81D7C" w:rsidRPr="007E0B31" w:rsidRDefault="00F81D7C" w:rsidP="00F81D7C">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F81D7C">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F81D7C" w:rsidRDefault="00F81D7C" w:rsidP="00F81D7C">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F81D7C" w:rsidRDefault="00F81D7C" w:rsidP="00F81D7C">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F81D7C" w:rsidRPr="007E0B31" w:rsidRDefault="00F81D7C" w:rsidP="00F81D7C">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DEE1E6E">
        <w:trPr>
          <w:cantSplit/>
        </w:trPr>
        <w:tc>
          <w:tcPr>
            <w:tcW w:w="2884" w:type="dxa"/>
          </w:tcPr>
          <w:p w14:paraId="536CA4E9" w14:textId="77777777" w:rsidR="00F81D7C" w:rsidRPr="007E0B31" w:rsidRDefault="00F81D7C" w:rsidP="00F81D7C">
            <w:pPr>
              <w:pStyle w:val="Arial11Bold"/>
              <w:rPr>
                <w:rFonts w:cs="Arial"/>
              </w:rPr>
            </w:pPr>
            <w:r w:rsidRPr="007E0B31">
              <w:rPr>
                <w:rFonts w:cs="Arial"/>
              </w:rPr>
              <w:t>Reactive Despatch Instruction</w:t>
            </w:r>
          </w:p>
        </w:tc>
        <w:tc>
          <w:tcPr>
            <w:tcW w:w="6634" w:type="dxa"/>
          </w:tcPr>
          <w:p w14:paraId="09FF6E84"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DEE1E6E">
        <w:trPr>
          <w:cantSplit/>
        </w:trPr>
        <w:tc>
          <w:tcPr>
            <w:tcW w:w="2884" w:type="dxa"/>
          </w:tcPr>
          <w:p w14:paraId="49062E17" w14:textId="77777777" w:rsidR="00F81D7C" w:rsidRPr="007E0B31" w:rsidRDefault="00F81D7C" w:rsidP="00F81D7C">
            <w:pPr>
              <w:pStyle w:val="Arial11Bold"/>
              <w:rPr>
                <w:rFonts w:cs="Arial"/>
              </w:rPr>
            </w:pPr>
            <w:r w:rsidRPr="007E0B31">
              <w:rPr>
                <w:rFonts w:cs="Arial"/>
              </w:rPr>
              <w:lastRenderedPageBreak/>
              <w:t>Reactive Despatch Network Restriction</w:t>
            </w:r>
          </w:p>
        </w:tc>
        <w:tc>
          <w:tcPr>
            <w:tcW w:w="6634" w:type="dxa"/>
          </w:tcPr>
          <w:p w14:paraId="0D22F1A4" w14:textId="6CDB39AC" w:rsidR="00F81D7C" w:rsidRPr="007E0B31" w:rsidRDefault="00F81D7C" w:rsidP="00F81D7C">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DEE1E6E">
        <w:trPr>
          <w:cantSplit/>
        </w:trPr>
        <w:tc>
          <w:tcPr>
            <w:tcW w:w="2884" w:type="dxa"/>
          </w:tcPr>
          <w:p w14:paraId="09E990EB" w14:textId="53E66CB7" w:rsidR="00F81D7C" w:rsidRPr="0079139F" w:rsidRDefault="00F81D7C" w:rsidP="00F81D7C">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F81D7C" w:rsidRPr="0079139F" w:rsidRDefault="00F81D7C" w:rsidP="00F81D7C">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DEE1E6E">
        <w:trPr>
          <w:cantSplit/>
        </w:trPr>
        <w:tc>
          <w:tcPr>
            <w:tcW w:w="2884" w:type="dxa"/>
          </w:tcPr>
          <w:p w14:paraId="6974C64B" w14:textId="77777777" w:rsidR="00F81D7C" w:rsidRPr="007E0B31" w:rsidRDefault="00F81D7C" w:rsidP="00F81D7C">
            <w:pPr>
              <w:pStyle w:val="Arial11Bold"/>
              <w:rPr>
                <w:rFonts w:cs="Arial"/>
              </w:rPr>
            </w:pPr>
            <w:r w:rsidRPr="007E0B31">
              <w:rPr>
                <w:rFonts w:cs="Arial"/>
              </w:rPr>
              <w:t>Reactive Energy</w:t>
            </w:r>
          </w:p>
        </w:tc>
        <w:tc>
          <w:tcPr>
            <w:tcW w:w="6634" w:type="dxa"/>
          </w:tcPr>
          <w:p w14:paraId="3FE819C4" w14:textId="77777777" w:rsidR="00F81D7C" w:rsidRPr="007E0B31" w:rsidRDefault="00F81D7C" w:rsidP="00F81D7C">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DEE1E6E">
        <w:trPr>
          <w:cantSplit/>
        </w:trPr>
        <w:tc>
          <w:tcPr>
            <w:tcW w:w="2884" w:type="dxa"/>
          </w:tcPr>
          <w:p w14:paraId="6C15F2F8" w14:textId="77777777" w:rsidR="00F81D7C" w:rsidRPr="007E0B31" w:rsidRDefault="00F81D7C" w:rsidP="00F81D7C">
            <w:pPr>
              <w:pStyle w:val="Arial11Bold"/>
              <w:rPr>
                <w:rFonts w:cs="Arial"/>
              </w:rPr>
            </w:pPr>
            <w:r w:rsidRPr="007E0B31">
              <w:rPr>
                <w:rFonts w:cs="Arial"/>
              </w:rPr>
              <w:t>Reactive Power</w:t>
            </w:r>
          </w:p>
        </w:tc>
        <w:tc>
          <w:tcPr>
            <w:tcW w:w="6634" w:type="dxa"/>
          </w:tcPr>
          <w:p w14:paraId="2116FCFF" w14:textId="77777777" w:rsidR="00F81D7C" w:rsidRPr="007E0B31" w:rsidRDefault="00F81D7C" w:rsidP="00F81D7C">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F81D7C" w:rsidRPr="007E0B31" w:rsidRDefault="00F81D7C" w:rsidP="00F81D7C">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F81D7C" w:rsidRPr="007E0B31" w14:paraId="3CD853A2" w14:textId="77777777" w:rsidTr="0DEE1E6E">
        <w:trPr>
          <w:cantSplit/>
        </w:trPr>
        <w:tc>
          <w:tcPr>
            <w:tcW w:w="2884" w:type="dxa"/>
          </w:tcPr>
          <w:p w14:paraId="2F70D0FD" w14:textId="77777777" w:rsidR="00F81D7C" w:rsidRPr="007E0B31" w:rsidRDefault="00F81D7C" w:rsidP="00F81D7C">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F81D7C" w:rsidRPr="007E0B31" w:rsidRDefault="00F81D7C" w:rsidP="00F81D7C">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DEE1E6E">
        <w:trPr>
          <w:cantSplit/>
        </w:trPr>
        <w:tc>
          <w:tcPr>
            <w:tcW w:w="2884" w:type="dxa"/>
          </w:tcPr>
          <w:p w14:paraId="4CA01335" w14:textId="11F1E4DD" w:rsidR="00F81D7C" w:rsidRPr="007E0B31" w:rsidRDefault="00F81D7C" w:rsidP="00F81D7C">
            <w:pPr>
              <w:pStyle w:val="Arial11Bold"/>
              <w:rPr>
                <w:rFonts w:cs="Arial"/>
              </w:rPr>
            </w:pPr>
            <w:r>
              <w:t>Regenerative Braking</w:t>
            </w:r>
          </w:p>
        </w:tc>
        <w:tc>
          <w:tcPr>
            <w:tcW w:w="6634" w:type="dxa"/>
          </w:tcPr>
          <w:p w14:paraId="340DC8F2" w14:textId="18ACDBC8" w:rsidR="00F81D7C" w:rsidRPr="007E0B31" w:rsidRDefault="00F81D7C" w:rsidP="00F81D7C">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DEE1E6E">
        <w:trPr>
          <w:cantSplit/>
        </w:trPr>
        <w:tc>
          <w:tcPr>
            <w:tcW w:w="2884" w:type="dxa"/>
          </w:tcPr>
          <w:p w14:paraId="520D388E" w14:textId="77777777" w:rsidR="00F81D7C" w:rsidRPr="007E0B31" w:rsidRDefault="00F81D7C" w:rsidP="00F81D7C">
            <w:pPr>
              <w:pStyle w:val="Arial11Bold"/>
              <w:rPr>
                <w:rFonts w:cs="Arial"/>
              </w:rPr>
            </w:pPr>
            <w:r w:rsidRPr="007E0B31">
              <w:rPr>
                <w:rFonts w:cs="Arial"/>
              </w:rPr>
              <w:lastRenderedPageBreak/>
              <w:t>Registered Capacity</w:t>
            </w:r>
          </w:p>
        </w:tc>
        <w:tc>
          <w:tcPr>
            <w:tcW w:w="6634" w:type="dxa"/>
          </w:tcPr>
          <w:p w14:paraId="603F7D1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F81D7C">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F81D7C">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F81D7C">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DEE1E6E">
        <w:trPr>
          <w:cantSplit/>
        </w:trPr>
        <w:tc>
          <w:tcPr>
            <w:tcW w:w="2884" w:type="dxa"/>
          </w:tcPr>
          <w:p w14:paraId="2BE0DBDE" w14:textId="77777777" w:rsidR="00F81D7C" w:rsidRPr="007E0B31" w:rsidRDefault="00F81D7C" w:rsidP="00F81D7C">
            <w:pPr>
              <w:pStyle w:val="Arial11Bold"/>
              <w:rPr>
                <w:rFonts w:cs="Arial"/>
              </w:rPr>
            </w:pPr>
            <w:r w:rsidRPr="007E0B31">
              <w:rPr>
                <w:rFonts w:cs="Arial"/>
              </w:rPr>
              <w:lastRenderedPageBreak/>
              <w:t>Registered Data</w:t>
            </w:r>
          </w:p>
        </w:tc>
        <w:tc>
          <w:tcPr>
            <w:tcW w:w="6634" w:type="dxa"/>
          </w:tcPr>
          <w:p w14:paraId="6C5F8E51"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DEE1E6E">
        <w:trPr>
          <w:cantSplit/>
        </w:trPr>
        <w:tc>
          <w:tcPr>
            <w:tcW w:w="2884" w:type="dxa"/>
          </w:tcPr>
          <w:p w14:paraId="425272E0" w14:textId="77777777" w:rsidR="00F81D7C" w:rsidRPr="007E0B31" w:rsidRDefault="00F81D7C" w:rsidP="00F81D7C">
            <w:pPr>
              <w:pStyle w:val="Arial11Bold"/>
              <w:rPr>
                <w:rFonts w:cs="Arial"/>
              </w:rPr>
            </w:pPr>
            <w:r w:rsidRPr="007E0B31">
              <w:rPr>
                <w:rFonts w:cs="Arial"/>
              </w:rPr>
              <w:t>Registered Import Capability</w:t>
            </w:r>
          </w:p>
        </w:tc>
        <w:tc>
          <w:tcPr>
            <w:tcW w:w="6634" w:type="dxa"/>
          </w:tcPr>
          <w:p w14:paraId="700DCEFE" w14:textId="77777777" w:rsidR="00F81D7C" w:rsidRPr="007E0B31" w:rsidRDefault="00F81D7C" w:rsidP="00F81D7C">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F81D7C">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F81D7C">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DEE1E6E">
        <w:trPr>
          <w:cantSplit/>
        </w:trPr>
        <w:tc>
          <w:tcPr>
            <w:tcW w:w="2884" w:type="dxa"/>
          </w:tcPr>
          <w:p w14:paraId="139F3CB8" w14:textId="77777777" w:rsidR="00F81D7C" w:rsidRPr="007E0B31" w:rsidRDefault="00F81D7C" w:rsidP="00F81D7C">
            <w:pPr>
              <w:pStyle w:val="Arial11Bold"/>
              <w:rPr>
                <w:rFonts w:cs="Arial"/>
              </w:rPr>
            </w:pPr>
            <w:r w:rsidRPr="007E0B31">
              <w:rPr>
                <w:rFonts w:cs="Arial"/>
              </w:rPr>
              <w:t>Regulations</w:t>
            </w:r>
          </w:p>
        </w:tc>
        <w:tc>
          <w:tcPr>
            <w:tcW w:w="6634" w:type="dxa"/>
          </w:tcPr>
          <w:p w14:paraId="5EE91803" w14:textId="77777777" w:rsidR="00F81D7C" w:rsidRPr="007E0B31" w:rsidRDefault="00F81D7C" w:rsidP="00F81D7C">
            <w:pPr>
              <w:pStyle w:val="TableArial11"/>
              <w:rPr>
                <w:rFonts w:cs="Arial"/>
              </w:rPr>
            </w:pPr>
            <w:r w:rsidRPr="007E0B31">
              <w:rPr>
                <w:rFonts w:cs="Arial"/>
              </w:rPr>
              <w:t>The Utilities Contracts Regulations 1996, as amended from time to time.</w:t>
            </w:r>
          </w:p>
        </w:tc>
      </w:tr>
      <w:tr w:rsidR="00F81D7C" w:rsidRPr="00DE788D" w14:paraId="2B2A16BA" w14:textId="77777777" w:rsidTr="0DEE1E6E">
        <w:trPr>
          <w:cantSplit/>
        </w:trPr>
        <w:tc>
          <w:tcPr>
            <w:tcW w:w="2884" w:type="dxa"/>
          </w:tcPr>
          <w:p w14:paraId="07E0207E" w14:textId="00F1704F" w:rsidR="00F81D7C" w:rsidRPr="00845BD2" w:rsidRDefault="00F81D7C" w:rsidP="00F81D7C">
            <w:pPr>
              <w:pStyle w:val="Arial11Bold"/>
              <w:rPr>
                <w:rFonts w:cs="Arial"/>
              </w:rPr>
            </w:pPr>
            <w:r w:rsidRPr="00845BD2">
              <w:rPr>
                <w:rFonts w:cs="Arial"/>
                <w:snapToGrid/>
                <w:lang w:val="x-none" w:eastAsia="en-GB"/>
              </w:rPr>
              <w:t>Regulated Sections</w:t>
            </w:r>
          </w:p>
        </w:tc>
        <w:tc>
          <w:tcPr>
            <w:tcW w:w="6634" w:type="dxa"/>
          </w:tcPr>
          <w:p w14:paraId="198AE7F5" w14:textId="77777777" w:rsidR="00F81D7C" w:rsidRPr="00845BD2" w:rsidRDefault="00F81D7C" w:rsidP="00F81D7C">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F81D7C">
            <w:pPr>
              <w:widowControl/>
              <w:autoSpaceDE w:val="0"/>
              <w:autoSpaceDN w:val="0"/>
              <w:adjustRightInd w:val="0"/>
              <w:snapToGrid w:val="0"/>
              <w:rPr>
                <w:rFonts w:cs="Arial"/>
              </w:rPr>
            </w:pPr>
          </w:p>
        </w:tc>
      </w:tr>
      <w:tr w:rsidR="00F81D7C" w:rsidRPr="00DE788D" w14:paraId="7DFB31AF" w14:textId="77777777" w:rsidTr="0DEE1E6E">
        <w:trPr>
          <w:cantSplit/>
        </w:trPr>
        <w:tc>
          <w:tcPr>
            <w:tcW w:w="2884" w:type="dxa"/>
          </w:tcPr>
          <w:p w14:paraId="6F6FE8F2" w14:textId="77777777" w:rsidR="00F81D7C" w:rsidRPr="00DE788D" w:rsidRDefault="00F81D7C" w:rsidP="00F81D7C">
            <w:pPr>
              <w:pStyle w:val="Arial11Bold"/>
              <w:rPr>
                <w:rFonts w:cs="Arial"/>
              </w:rPr>
            </w:pPr>
            <w:r w:rsidRPr="00DE788D">
              <w:rPr>
                <w:rFonts w:cs="Arial"/>
              </w:rPr>
              <w:t>Reheater Time Constant</w:t>
            </w:r>
          </w:p>
        </w:tc>
        <w:tc>
          <w:tcPr>
            <w:tcW w:w="6634" w:type="dxa"/>
          </w:tcPr>
          <w:p w14:paraId="3348769D" w14:textId="77777777" w:rsidR="00F81D7C" w:rsidRPr="00DE788D" w:rsidRDefault="00F81D7C" w:rsidP="00F81D7C">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DEE1E6E">
        <w:trPr>
          <w:cantSplit/>
        </w:trPr>
        <w:tc>
          <w:tcPr>
            <w:tcW w:w="2884" w:type="dxa"/>
          </w:tcPr>
          <w:p w14:paraId="28ADFFCF" w14:textId="77777777" w:rsidR="00F81D7C" w:rsidRPr="007E0B31" w:rsidRDefault="00F81D7C" w:rsidP="00F81D7C">
            <w:pPr>
              <w:pStyle w:val="Arial11Bold"/>
              <w:rPr>
                <w:rFonts w:cs="Arial"/>
              </w:rPr>
            </w:pPr>
            <w:r w:rsidRPr="007E0B31">
              <w:rPr>
                <w:rFonts w:cs="Arial"/>
              </w:rPr>
              <w:t>Rejected Grid Code Modification Proposal</w:t>
            </w:r>
          </w:p>
        </w:tc>
        <w:tc>
          <w:tcPr>
            <w:tcW w:w="6634" w:type="dxa"/>
          </w:tcPr>
          <w:p w14:paraId="363B7E25" w14:textId="0CABE5AF" w:rsidR="00F81D7C" w:rsidRPr="007E0B31" w:rsidRDefault="7D9A43F1" w:rsidP="00F81D7C">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DEE1E6E">
        <w:trPr>
          <w:cantSplit/>
        </w:trPr>
        <w:tc>
          <w:tcPr>
            <w:tcW w:w="2884" w:type="dxa"/>
          </w:tcPr>
          <w:p w14:paraId="2AB7866A" w14:textId="77777777" w:rsidR="00F81D7C" w:rsidRPr="007E0B31" w:rsidRDefault="00F81D7C" w:rsidP="00F81D7C">
            <w:pPr>
              <w:pStyle w:val="Arial11Bold"/>
              <w:rPr>
                <w:rFonts w:cs="Arial"/>
              </w:rPr>
            </w:pPr>
            <w:r w:rsidRPr="007E0B31">
              <w:rPr>
                <w:rFonts w:cs="Arial"/>
              </w:rPr>
              <w:t>Related Person</w:t>
            </w:r>
          </w:p>
        </w:tc>
        <w:tc>
          <w:tcPr>
            <w:tcW w:w="6634" w:type="dxa"/>
          </w:tcPr>
          <w:p w14:paraId="5DAC4B40" w14:textId="088FFBC5" w:rsidR="00F81D7C" w:rsidRPr="007E0B31" w:rsidRDefault="00F81D7C" w:rsidP="00F81D7C">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DEE1E6E">
        <w:trPr>
          <w:cantSplit/>
        </w:trPr>
        <w:tc>
          <w:tcPr>
            <w:tcW w:w="2884" w:type="dxa"/>
          </w:tcPr>
          <w:p w14:paraId="7DF91920" w14:textId="77777777" w:rsidR="00F81D7C" w:rsidRPr="007E0B31" w:rsidRDefault="00F81D7C" w:rsidP="00F81D7C">
            <w:pPr>
              <w:pStyle w:val="Arial11Bold"/>
              <w:rPr>
                <w:rFonts w:cs="Arial"/>
              </w:rPr>
            </w:pPr>
            <w:r w:rsidRPr="007E0B31">
              <w:rPr>
                <w:rFonts w:cs="Arial"/>
              </w:rPr>
              <w:t>Relevant E&amp;W Transmission Licensee</w:t>
            </w:r>
          </w:p>
        </w:tc>
        <w:tc>
          <w:tcPr>
            <w:tcW w:w="6634" w:type="dxa"/>
          </w:tcPr>
          <w:p w14:paraId="5845D330" w14:textId="36DF6C01" w:rsidR="00F81D7C" w:rsidRPr="007E0B31" w:rsidRDefault="00477638" w:rsidP="00F81D7C">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F81D7C" w:rsidRPr="007E0B31" w14:paraId="00495AD3" w14:textId="77777777" w:rsidTr="0DEE1E6E">
        <w:trPr>
          <w:cantSplit/>
        </w:trPr>
        <w:tc>
          <w:tcPr>
            <w:tcW w:w="2884" w:type="dxa"/>
          </w:tcPr>
          <w:p w14:paraId="37CE2F19" w14:textId="77777777" w:rsidR="00F81D7C" w:rsidRPr="007E0B31" w:rsidRDefault="00F81D7C" w:rsidP="00F81D7C">
            <w:pPr>
              <w:pStyle w:val="Arial11Bold"/>
              <w:rPr>
                <w:rFonts w:cs="Arial"/>
              </w:rPr>
            </w:pPr>
            <w:r w:rsidRPr="007E0B31">
              <w:rPr>
                <w:rFonts w:cs="Arial"/>
              </w:rPr>
              <w:t>Relevant Party</w:t>
            </w:r>
          </w:p>
        </w:tc>
        <w:tc>
          <w:tcPr>
            <w:tcW w:w="6634" w:type="dxa"/>
          </w:tcPr>
          <w:p w14:paraId="7BF1A4B9" w14:textId="77777777" w:rsidR="00F81D7C" w:rsidRPr="007E0B31" w:rsidRDefault="00F81D7C" w:rsidP="00F81D7C">
            <w:pPr>
              <w:pStyle w:val="TableArial11"/>
              <w:rPr>
                <w:rFonts w:cs="Arial"/>
              </w:rPr>
            </w:pPr>
            <w:r w:rsidRPr="007E0B31">
              <w:rPr>
                <w:rFonts w:cs="Arial"/>
              </w:rPr>
              <w:t>Has the meaning given in GR15.10(a).</w:t>
            </w:r>
          </w:p>
        </w:tc>
      </w:tr>
      <w:tr w:rsidR="00F81D7C" w:rsidRPr="007E0B31" w14:paraId="0089BD19" w14:textId="77777777" w:rsidTr="0DEE1E6E">
        <w:trPr>
          <w:cantSplit/>
        </w:trPr>
        <w:tc>
          <w:tcPr>
            <w:tcW w:w="2884" w:type="dxa"/>
          </w:tcPr>
          <w:p w14:paraId="192E0FD2" w14:textId="77777777" w:rsidR="00F81D7C" w:rsidRPr="007E0B31" w:rsidRDefault="00F81D7C" w:rsidP="00F81D7C">
            <w:pPr>
              <w:pStyle w:val="Arial11Bold"/>
              <w:rPr>
                <w:rFonts w:cs="Arial"/>
              </w:rPr>
            </w:pPr>
            <w:r w:rsidRPr="007E0B31">
              <w:rPr>
                <w:rFonts w:cs="Arial"/>
              </w:rPr>
              <w:lastRenderedPageBreak/>
              <w:t>Relevant Scottish Transmission Licensee</w:t>
            </w:r>
          </w:p>
        </w:tc>
        <w:tc>
          <w:tcPr>
            <w:tcW w:w="6634" w:type="dxa"/>
          </w:tcPr>
          <w:p w14:paraId="1721A37D" w14:textId="6B2C7D3B" w:rsidR="00F81D7C" w:rsidRPr="007E0B31" w:rsidRDefault="00CF6E74" w:rsidP="00F81D7C">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F81D7C" w:rsidRPr="007E0B31" w14:paraId="1E25E753" w14:textId="77777777" w:rsidTr="0DEE1E6E">
        <w:trPr>
          <w:cantSplit/>
        </w:trPr>
        <w:tc>
          <w:tcPr>
            <w:tcW w:w="2884" w:type="dxa"/>
          </w:tcPr>
          <w:p w14:paraId="3F282714" w14:textId="77777777" w:rsidR="00F81D7C" w:rsidRPr="007E0B31" w:rsidRDefault="00F81D7C" w:rsidP="00F81D7C">
            <w:pPr>
              <w:pStyle w:val="Arial11Bold"/>
              <w:rPr>
                <w:rFonts w:cs="Arial"/>
              </w:rPr>
            </w:pPr>
            <w:r w:rsidRPr="007E0B31">
              <w:rPr>
                <w:rFonts w:cs="Arial"/>
              </w:rPr>
              <w:t>Relevant Transmission Licensee</w:t>
            </w:r>
          </w:p>
        </w:tc>
        <w:tc>
          <w:tcPr>
            <w:tcW w:w="6634" w:type="dxa"/>
          </w:tcPr>
          <w:p w14:paraId="027002BE" w14:textId="200291F1" w:rsidR="00F81D7C" w:rsidRPr="007E0B31" w:rsidRDefault="00EE6B10" w:rsidP="00F81D7C">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F81D7C" w:rsidRPr="007E0B31" w14:paraId="2C38A6A1" w14:textId="77777777" w:rsidTr="0DEE1E6E">
        <w:trPr>
          <w:cantSplit/>
        </w:trPr>
        <w:tc>
          <w:tcPr>
            <w:tcW w:w="2884" w:type="dxa"/>
          </w:tcPr>
          <w:p w14:paraId="2F282CC1" w14:textId="77777777" w:rsidR="00F81D7C" w:rsidRPr="007E0B31" w:rsidRDefault="00F81D7C" w:rsidP="00F81D7C">
            <w:pPr>
              <w:pStyle w:val="Arial11Bold"/>
              <w:rPr>
                <w:rFonts w:cs="Arial"/>
              </w:rPr>
            </w:pPr>
            <w:r w:rsidRPr="007E0B31">
              <w:rPr>
                <w:rFonts w:cs="Arial"/>
              </w:rPr>
              <w:t>Relevant Unit</w:t>
            </w:r>
          </w:p>
        </w:tc>
        <w:tc>
          <w:tcPr>
            <w:tcW w:w="6634" w:type="dxa"/>
          </w:tcPr>
          <w:p w14:paraId="3349AB2D" w14:textId="77777777" w:rsidR="00F81D7C" w:rsidRPr="007E0B31" w:rsidRDefault="00F81D7C" w:rsidP="00F81D7C">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DEE1E6E">
        <w:trPr>
          <w:cantSplit/>
        </w:trPr>
        <w:tc>
          <w:tcPr>
            <w:tcW w:w="2884" w:type="dxa"/>
          </w:tcPr>
          <w:p w14:paraId="145D3AB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F81D7C" w:rsidRPr="007E0B31" w:rsidRDefault="00F81D7C" w:rsidP="00F81D7C">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DEE1E6E">
        <w:trPr>
          <w:cantSplit/>
        </w:trPr>
        <w:tc>
          <w:tcPr>
            <w:tcW w:w="2884" w:type="dxa"/>
          </w:tcPr>
          <w:p w14:paraId="517C4056" w14:textId="77777777" w:rsidR="00F81D7C" w:rsidRPr="007E0B31" w:rsidRDefault="00F81D7C" w:rsidP="00F81D7C">
            <w:pPr>
              <w:pStyle w:val="Arial11Bold"/>
              <w:rPr>
                <w:rFonts w:cs="Arial"/>
              </w:rPr>
            </w:pPr>
            <w:r w:rsidRPr="007E0B31">
              <w:rPr>
                <w:rFonts w:cs="Arial"/>
              </w:rPr>
              <w:t>Remote Transmission Assets</w:t>
            </w:r>
          </w:p>
        </w:tc>
        <w:tc>
          <w:tcPr>
            <w:tcW w:w="6634" w:type="dxa"/>
          </w:tcPr>
          <w:p w14:paraId="26BD0A1F" w14:textId="402ED181" w:rsidR="00F81D7C" w:rsidRPr="007E0B31" w:rsidRDefault="00F81D7C" w:rsidP="00F81D7C">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F81D7C">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DEE1E6E">
        <w:trPr>
          <w:cantSplit/>
        </w:trPr>
        <w:tc>
          <w:tcPr>
            <w:tcW w:w="2884" w:type="dxa"/>
          </w:tcPr>
          <w:p w14:paraId="57C0BDFF" w14:textId="339174F7" w:rsidR="00F81D7C" w:rsidRPr="007E0B31" w:rsidRDefault="00F81D7C" w:rsidP="00F81D7C">
            <w:pPr>
              <w:pStyle w:val="Arial11Bold"/>
              <w:rPr>
                <w:rFonts w:cs="Arial"/>
              </w:rPr>
            </w:pPr>
            <w:r>
              <w:rPr>
                <w:rFonts w:cs="Arial"/>
              </w:rPr>
              <w:t>Replacement Reserves (RR)</w:t>
            </w:r>
          </w:p>
        </w:tc>
        <w:tc>
          <w:tcPr>
            <w:tcW w:w="6634" w:type="dxa"/>
          </w:tcPr>
          <w:p w14:paraId="1845D73A" w14:textId="2F61E8A5" w:rsidR="00F81D7C" w:rsidRPr="007E0B31" w:rsidRDefault="00F81D7C" w:rsidP="00F81D7C">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DEE1E6E">
        <w:trPr>
          <w:cantSplit/>
        </w:trPr>
        <w:tc>
          <w:tcPr>
            <w:tcW w:w="2884" w:type="dxa"/>
          </w:tcPr>
          <w:p w14:paraId="70E4C232" w14:textId="77777777" w:rsidR="00F81D7C" w:rsidRPr="007E0B31" w:rsidRDefault="00F81D7C" w:rsidP="00F81D7C">
            <w:pPr>
              <w:pStyle w:val="Arial11Bold"/>
              <w:rPr>
                <w:rFonts w:cs="Arial"/>
              </w:rPr>
            </w:pPr>
            <w:r w:rsidRPr="007E0B31">
              <w:rPr>
                <w:rFonts w:cs="Arial"/>
              </w:rPr>
              <w:t>Requesting Safety Co-ordinator</w:t>
            </w:r>
          </w:p>
        </w:tc>
        <w:tc>
          <w:tcPr>
            <w:tcW w:w="6634" w:type="dxa"/>
          </w:tcPr>
          <w:p w14:paraId="12FAE6E9" w14:textId="77777777" w:rsidR="00F81D7C" w:rsidRPr="007E0B31" w:rsidRDefault="00F81D7C" w:rsidP="00F81D7C">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DEE1E6E">
        <w:trPr>
          <w:cantSplit/>
        </w:trPr>
        <w:tc>
          <w:tcPr>
            <w:tcW w:w="2884" w:type="dxa"/>
          </w:tcPr>
          <w:p w14:paraId="4C5053E5" w14:textId="77777777" w:rsidR="00F81D7C" w:rsidRPr="007E0B31" w:rsidRDefault="00F81D7C" w:rsidP="00F81D7C">
            <w:pPr>
              <w:pStyle w:val="Arial11Bold"/>
              <w:rPr>
                <w:rFonts w:cs="Arial"/>
              </w:rPr>
            </w:pPr>
            <w:r w:rsidRPr="007E0B31">
              <w:rPr>
                <w:rFonts w:cs="Arial"/>
              </w:rPr>
              <w:t>Responsible Engineer/ Operator</w:t>
            </w:r>
          </w:p>
        </w:tc>
        <w:tc>
          <w:tcPr>
            <w:tcW w:w="6634" w:type="dxa"/>
          </w:tcPr>
          <w:p w14:paraId="40AF59F9" w14:textId="77777777" w:rsidR="00F81D7C" w:rsidRPr="007E0B31" w:rsidRDefault="00F81D7C" w:rsidP="00F81D7C">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DEE1E6E">
        <w:trPr>
          <w:cantSplit/>
        </w:trPr>
        <w:tc>
          <w:tcPr>
            <w:tcW w:w="2884" w:type="dxa"/>
          </w:tcPr>
          <w:p w14:paraId="142BB592" w14:textId="77777777" w:rsidR="00F81D7C" w:rsidRPr="007E0B31" w:rsidRDefault="00F81D7C" w:rsidP="00F81D7C">
            <w:pPr>
              <w:pStyle w:val="Arial11Bold"/>
              <w:rPr>
                <w:rFonts w:cs="Arial"/>
              </w:rPr>
            </w:pPr>
            <w:r w:rsidRPr="007E0B31">
              <w:rPr>
                <w:rFonts w:cs="Arial"/>
              </w:rPr>
              <w:t>Responsible Manager</w:t>
            </w:r>
          </w:p>
        </w:tc>
        <w:tc>
          <w:tcPr>
            <w:tcW w:w="6634" w:type="dxa"/>
          </w:tcPr>
          <w:p w14:paraId="3D10AC58" w14:textId="010E800C" w:rsidR="00F81D7C" w:rsidRPr="007E0B31" w:rsidRDefault="00F81D7C" w:rsidP="00F81D7C">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DEE1E6E">
        <w:trPr>
          <w:cantSplit/>
        </w:trPr>
        <w:tc>
          <w:tcPr>
            <w:tcW w:w="2884" w:type="dxa"/>
          </w:tcPr>
          <w:p w14:paraId="78C5A95A" w14:textId="03432A01" w:rsidR="00F81D7C" w:rsidRPr="007E0B31" w:rsidRDefault="00F81D7C" w:rsidP="00F81D7C">
            <w:pPr>
              <w:pStyle w:val="Arial11Bold"/>
              <w:rPr>
                <w:rFonts w:cs="Arial"/>
              </w:rPr>
            </w:pPr>
            <w:r>
              <w:rPr>
                <w:rFonts w:cs="Arial"/>
              </w:rPr>
              <w:t>Restoration Contractor</w:t>
            </w:r>
          </w:p>
        </w:tc>
        <w:tc>
          <w:tcPr>
            <w:tcW w:w="6634" w:type="dxa"/>
          </w:tcPr>
          <w:p w14:paraId="51FEE20C" w14:textId="73B0FBED" w:rsidR="00F81D7C" w:rsidRPr="007E0B31" w:rsidRDefault="00F81D7C" w:rsidP="00F81D7C">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DEE1E6E">
        <w:trPr>
          <w:cantSplit/>
        </w:trPr>
        <w:tc>
          <w:tcPr>
            <w:tcW w:w="2884" w:type="dxa"/>
          </w:tcPr>
          <w:p w14:paraId="40195733" w14:textId="7E5F900B" w:rsidR="00F81D7C" w:rsidRPr="007E0B31" w:rsidRDefault="00F81D7C" w:rsidP="00F81D7C">
            <w:pPr>
              <w:pStyle w:val="Arial11Bold"/>
              <w:rPr>
                <w:rFonts w:cs="Arial"/>
              </w:rPr>
            </w:pPr>
            <w:r>
              <w:rPr>
                <w:rFonts w:cs="Arial"/>
              </w:rPr>
              <w:t>Restoration Plan</w:t>
            </w:r>
          </w:p>
        </w:tc>
        <w:tc>
          <w:tcPr>
            <w:tcW w:w="6634" w:type="dxa"/>
          </w:tcPr>
          <w:p w14:paraId="27330630" w14:textId="2932C2DD" w:rsidR="00F81D7C" w:rsidRPr="007E0B31" w:rsidRDefault="00F81D7C" w:rsidP="00F81D7C">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DEE1E6E">
        <w:trPr>
          <w:cantSplit/>
        </w:trPr>
        <w:tc>
          <w:tcPr>
            <w:tcW w:w="2884" w:type="dxa"/>
          </w:tcPr>
          <w:p w14:paraId="600D70C7" w14:textId="2CA36F4C" w:rsidR="00F81D7C" w:rsidRPr="007E0B31" w:rsidRDefault="00F81D7C" w:rsidP="00F81D7C">
            <w:pPr>
              <w:pStyle w:val="Arial11Bold"/>
              <w:rPr>
                <w:rFonts w:cs="Arial"/>
              </w:rPr>
            </w:pPr>
            <w:r w:rsidRPr="00C95F94">
              <w:rPr>
                <w:rFonts w:cs="Arial"/>
              </w:rPr>
              <w:t>Restoration Service Provider</w:t>
            </w:r>
          </w:p>
        </w:tc>
        <w:tc>
          <w:tcPr>
            <w:tcW w:w="6634" w:type="dxa"/>
          </w:tcPr>
          <w:p w14:paraId="7EAC5DED" w14:textId="41096B5E" w:rsidR="00F81D7C" w:rsidRPr="00A87826" w:rsidRDefault="00F81D7C" w:rsidP="00F81D7C">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DEE1E6E">
        <w:trPr>
          <w:cantSplit/>
        </w:trPr>
        <w:tc>
          <w:tcPr>
            <w:tcW w:w="2884" w:type="dxa"/>
          </w:tcPr>
          <w:p w14:paraId="31F5E0E2" w14:textId="0C4C577D" w:rsidR="00F81D7C" w:rsidRPr="007E0B31" w:rsidRDefault="00F81D7C" w:rsidP="00F81D7C">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F81D7C" w:rsidRPr="007E0B31" w:rsidRDefault="00F81D7C" w:rsidP="00F81D7C">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DEE1E6E">
        <w:trPr>
          <w:cantSplit/>
        </w:trPr>
        <w:tc>
          <w:tcPr>
            <w:tcW w:w="2884" w:type="dxa"/>
          </w:tcPr>
          <w:p w14:paraId="645AFB45" w14:textId="77777777" w:rsidR="00F81D7C" w:rsidRPr="007E0B31" w:rsidRDefault="00F81D7C" w:rsidP="00F81D7C">
            <w:pPr>
              <w:pStyle w:val="Arial11Bold"/>
              <w:rPr>
                <w:rFonts w:cs="Arial"/>
              </w:rPr>
            </w:pPr>
            <w:r w:rsidRPr="008B64D0">
              <w:rPr>
                <w:rFonts w:cs="Arial"/>
              </w:rPr>
              <w:lastRenderedPageBreak/>
              <w:t>Re-synchronisation</w:t>
            </w:r>
          </w:p>
        </w:tc>
        <w:tc>
          <w:tcPr>
            <w:tcW w:w="6634" w:type="dxa"/>
          </w:tcPr>
          <w:p w14:paraId="116663CE" w14:textId="77777777" w:rsidR="00F81D7C" w:rsidRPr="007E0B31" w:rsidRDefault="00F81D7C" w:rsidP="00F81D7C">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DEE1E6E">
        <w:trPr>
          <w:cantSplit/>
        </w:trPr>
        <w:tc>
          <w:tcPr>
            <w:tcW w:w="2884" w:type="dxa"/>
          </w:tcPr>
          <w:p w14:paraId="7A0A7098" w14:textId="399722FF" w:rsidR="00F81D7C" w:rsidRPr="00A24C6C" w:rsidRDefault="00F81D7C" w:rsidP="00F81D7C">
            <w:pPr>
              <w:pStyle w:val="Arial11Bold"/>
              <w:rPr>
                <w:rFonts w:cs="Arial"/>
              </w:rPr>
            </w:pPr>
          </w:p>
        </w:tc>
        <w:tc>
          <w:tcPr>
            <w:tcW w:w="6634" w:type="dxa"/>
          </w:tcPr>
          <w:p w14:paraId="7D8E70D3" w14:textId="762661DB" w:rsidR="00F81D7C" w:rsidRPr="00A24C6C" w:rsidRDefault="00F81D7C" w:rsidP="00F81D7C">
            <w:pPr>
              <w:pStyle w:val="TableArial11"/>
              <w:rPr>
                <w:rFonts w:cs="Arial"/>
              </w:rPr>
            </w:pPr>
          </w:p>
        </w:tc>
      </w:tr>
      <w:tr w:rsidR="00F81D7C" w:rsidRPr="007E0B31" w14:paraId="6CA184A0" w14:textId="77777777" w:rsidTr="0DEE1E6E">
        <w:trPr>
          <w:cantSplit/>
        </w:trPr>
        <w:tc>
          <w:tcPr>
            <w:tcW w:w="2884" w:type="dxa"/>
          </w:tcPr>
          <w:p w14:paraId="0F616CE0" w14:textId="68331982" w:rsidR="00F81D7C" w:rsidRPr="007E0B31" w:rsidRDefault="00F81D7C" w:rsidP="00F81D7C">
            <w:pPr>
              <w:pStyle w:val="Arial11Bold"/>
              <w:rPr>
                <w:rFonts w:cs="Arial"/>
              </w:rPr>
            </w:pPr>
            <w:r>
              <w:rPr>
                <w:rFonts w:cs="Arial"/>
              </w:rPr>
              <w:t>RR Acceptance</w:t>
            </w:r>
          </w:p>
        </w:tc>
        <w:tc>
          <w:tcPr>
            <w:tcW w:w="6634" w:type="dxa"/>
          </w:tcPr>
          <w:p w14:paraId="279A7C5B" w14:textId="3CF00C6B" w:rsidR="00F81D7C" w:rsidRPr="007E0B31" w:rsidRDefault="00F81D7C" w:rsidP="00F81D7C">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DEE1E6E">
        <w:trPr>
          <w:cantSplit/>
        </w:trPr>
        <w:tc>
          <w:tcPr>
            <w:tcW w:w="2884" w:type="dxa"/>
          </w:tcPr>
          <w:p w14:paraId="1EAC68C5" w14:textId="2FCFB406" w:rsidR="00F81D7C" w:rsidRDefault="00F81D7C" w:rsidP="00F81D7C">
            <w:pPr>
              <w:pStyle w:val="Arial11Bold"/>
              <w:rPr>
                <w:rFonts w:cs="Arial"/>
              </w:rPr>
            </w:pPr>
            <w:r>
              <w:rPr>
                <w:rFonts w:cs="Arial"/>
              </w:rPr>
              <w:t>Restricted</w:t>
            </w:r>
          </w:p>
        </w:tc>
        <w:tc>
          <w:tcPr>
            <w:tcW w:w="6634" w:type="dxa"/>
          </w:tcPr>
          <w:p w14:paraId="573C1772" w14:textId="01CB4CF7" w:rsidR="00F81D7C" w:rsidRPr="008D5BEE" w:rsidRDefault="00F81D7C" w:rsidP="00F81D7C">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DEE1E6E">
        <w:trPr>
          <w:cantSplit/>
        </w:trPr>
        <w:tc>
          <w:tcPr>
            <w:tcW w:w="2884" w:type="dxa"/>
          </w:tcPr>
          <w:p w14:paraId="2D0B4C2D" w14:textId="026534D0" w:rsidR="00F81D7C" w:rsidRPr="000B7208" w:rsidRDefault="00F81D7C" w:rsidP="00F81D7C">
            <w:pPr>
              <w:pStyle w:val="Arial11Bold"/>
              <w:rPr>
                <w:rFonts w:cs="Arial"/>
              </w:rPr>
            </w:pPr>
            <w:r w:rsidRPr="002510FF">
              <w:rPr>
                <w:rFonts w:cs="Arial"/>
                <w:bCs/>
              </w:rPr>
              <w:t>ROCOF</w:t>
            </w:r>
          </w:p>
        </w:tc>
        <w:tc>
          <w:tcPr>
            <w:tcW w:w="6634" w:type="dxa"/>
          </w:tcPr>
          <w:p w14:paraId="257637B6" w14:textId="7FA7C548" w:rsidR="00F81D7C" w:rsidRPr="000B7208" w:rsidRDefault="00F81D7C" w:rsidP="00F81D7C">
            <w:pPr>
              <w:pStyle w:val="TableArial11"/>
              <w:rPr>
                <w:rFonts w:cs="Arial"/>
                <w:b/>
              </w:rPr>
            </w:pPr>
            <w:r w:rsidRPr="002510FF">
              <w:rPr>
                <w:rFonts w:cs="Arial"/>
                <w:b/>
              </w:rPr>
              <w:t>Rate of Change of Frequency</w:t>
            </w:r>
          </w:p>
        </w:tc>
      </w:tr>
      <w:tr w:rsidR="00F81D7C" w:rsidRPr="007E0B31" w14:paraId="724EBAD0" w14:textId="77777777" w:rsidTr="0DEE1E6E">
        <w:trPr>
          <w:cantSplit/>
        </w:trPr>
        <w:tc>
          <w:tcPr>
            <w:tcW w:w="2884" w:type="dxa"/>
          </w:tcPr>
          <w:p w14:paraId="389CD79A" w14:textId="38EDBFB4" w:rsidR="00F81D7C" w:rsidRDefault="00F81D7C" w:rsidP="00F81D7C">
            <w:pPr>
              <w:pStyle w:val="Arial11Bold"/>
              <w:rPr>
                <w:rFonts w:cs="Arial"/>
              </w:rPr>
            </w:pPr>
            <w:r>
              <w:rPr>
                <w:rFonts w:cs="Arial"/>
              </w:rPr>
              <w:t>RR Instruction</w:t>
            </w:r>
          </w:p>
        </w:tc>
        <w:tc>
          <w:tcPr>
            <w:tcW w:w="6634" w:type="dxa"/>
          </w:tcPr>
          <w:p w14:paraId="74080257" w14:textId="66AE87CD" w:rsidR="00F81D7C" w:rsidRPr="008D5BEE" w:rsidRDefault="00F81D7C" w:rsidP="00F81D7C">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DEE1E6E">
        <w:trPr>
          <w:cantSplit/>
        </w:trPr>
        <w:tc>
          <w:tcPr>
            <w:tcW w:w="2884" w:type="dxa"/>
          </w:tcPr>
          <w:p w14:paraId="1069A459" w14:textId="77777777" w:rsidR="00F81D7C" w:rsidRPr="007E0B31" w:rsidRDefault="00F81D7C" w:rsidP="00F81D7C">
            <w:pPr>
              <w:pStyle w:val="Arial11Bold"/>
              <w:rPr>
                <w:rFonts w:cs="Arial"/>
              </w:rPr>
            </w:pPr>
            <w:r w:rsidRPr="007E0B31">
              <w:rPr>
                <w:rFonts w:cs="Arial"/>
              </w:rPr>
              <w:t>Safety Co-ordinator</w:t>
            </w:r>
          </w:p>
        </w:tc>
        <w:tc>
          <w:tcPr>
            <w:tcW w:w="6634" w:type="dxa"/>
          </w:tcPr>
          <w:p w14:paraId="3FD2A5AD" w14:textId="77777777" w:rsidR="00F81D7C" w:rsidRPr="007E0B31" w:rsidRDefault="00F81D7C" w:rsidP="00F81D7C">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DEE1E6E">
        <w:trPr>
          <w:cantSplit/>
        </w:trPr>
        <w:tc>
          <w:tcPr>
            <w:tcW w:w="2884" w:type="dxa"/>
          </w:tcPr>
          <w:p w14:paraId="7406B5EB" w14:textId="77777777" w:rsidR="00F81D7C" w:rsidRPr="007E0B31" w:rsidRDefault="00F81D7C" w:rsidP="00F81D7C">
            <w:pPr>
              <w:pStyle w:val="Arial11Bold"/>
              <w:rPr>
                <w:rFonts w:cs="Arial"/>
              </w:rPr>
            </w:pPr>
            <w:r w:rsidRPr="007E0B31">
              <w:rPr>
                <w:rFonts w:cs="Arial"/>
              </w:rPr>
              <w:t>Safety From The System</w:t>
            </w:r>
          </w:p>
        </w:tc>
        <w:tc>
          <w:tcPr>
            <w:tcW w:w="6634" w:type="dxa"/>
          </w:tcPr>
          <w:p w14:paraId="407DEDEF" w14:textId="77777777" w:rsidR="00F81D7C" w:rsidRPr="007E0B31" w:rsidRDefault="00F81D7C" w:rsidP="00F81D7C">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DEE1E6E">
        <w:trPr>
          <w:cantSplit/>
        </w:trPr>
        <w:tc>
          <w:tcPr>
            <w:tcW w:w="2884" w:type="dxa"/>
          </w:tcPr>
          <w:p w14:paraId="22E262B1" w14:textId="77777777" w:rsidR="00F81D7C" w:rsidRPr="007E0B31" w:rsidRDefault="00F81D7C" w:rsidP="00F81D7C">
            <w:pPr>
              <w:pStyle w:val="Arial11Bold"/>
              <w:rPr>
                <w:rFonts w:cs="Arial"/>
              </w:rPr>
            </w:pPr>
            <w:r w:rsidRPr="007E0B31">
              <w:rPr>
                <w:rFonts w:cs="Arial"/>
              </w:rPr>
              <w:t xml:space="preserve">Safety Key </w:t>
            </w:r>
          </w:p>
        </w:tc>
        <w:tc>
          <w:tcPr>
            <w:tcW w:w="6634" w:type="dxa"/>
          </w:tcPr>
          <w:p w14:paraId="61F0DB91" w14:textId="77777777" w:rsidR="00F81D7C" w:rsidRPr="007E0B31" w:rsidRDefault="00F81D7C" w:rsidP="00F81D7C">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DEE1E6E">
        <w:trPr>
          <w:cantSplit/>
        </w:trPr>
        <w:tc>
          <w:tcPr>
            <w:tcW w:w="2884" w:type="dxa"/>
          </w:tcPr>
          <w:p w14:paraId="3958C3C0" w14:textId="77777777" w:rsidR="00F81D7C" w:rsidRPr="007E0B31" w:rsidRDefault="00F81D7C" w:rsidP="00F81D7C">
            <w:pPr>
              <w:pStyle w:val="Arial11Bold"/>
              <w:rPr>
                <w:rFonts w:cs="Arial"/>
              </w:rPr>
            </w:pPr>
            <w:r w:rsidRPr="007E0B31">
              <w:rPr>
                <w:rFonts w:cs="Arial"/>
              </w:rPr>
              <w:t>Safety Log</w:t>
            </w:r>
          </w:p>
        </w:tc>
        <w:tc>
          <w:tcPr>
            <w:tcW w:w="6634" w:type="dxa"/>
          </w:tcPr>
          <w:p w14:paraId="1D5A6BA7" w14:textId="77777777" w:rsidR="00F81D7C" w:rsidRPr="007E0B31" w:rsidRDefault="00F81D7C" w:rsidP="00F81D7C">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DEE1E6E">
        <w:trPr>
          <w:cantSplit/>
        </w:trPr>
        <w:tc>
          <w:tcPr>
            <w:tcW w:w="2884" w:type="dxa"/>
          </w:tcPr>
          <w:p w14:paraId="34E9C066" w14:textId="77777777" w:rsidR="00F81D7C" w:rsidRPr="007E0B31" w:rsidRDefault="00F81D7C" w:rsidP="00F81D7C">
            <w:pPr>
              <w:pStyle w:val="Arial11Bold"/>
              <w:rPr>
                <w:rFonts w:cs="Arial"/>
              </w:rPr>
            </w:pPr>
            <w:r w:rsidRPr="007E0B31">
              <w:rPr>
                <w:rFonts w:cs="Arial"/>
              </w:rPr>
              <w:t>Safety Precautions</w:t>
            </w:r>
          </w:p>
        </w:tc>
        <w:tc>
          <w:tcPr>
            <w:tcW w:w="6634" w:type="dxa"/>
          </w:tcPr>
          <w:p w14:paraId="0686C6F3" w14:textId="77777777" w:rsidR="00F81D7C" w:rsidRPr="007E0B31" w:rsidRDefault="00F81D7C" w:rsidP="00F81D7C">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DEE1E6E">
        <w:trPr>
          <w:cantSplit/>
        </w:trPr>
        <w:tc>
          <w:tcPr>
            <w:tcW w:w="2884" w:type="dxa"/>
          </w:tcPr>
          <w:p w14:paraId="20827A76" w14:textId="77777777" w:rsidR="00F81D7C" w:rsidRPr="007E0B31" w:rsidRDefault="00F81D7C" w:rsidP="00F81D7C">
            <w:pPr>
              <w:pStyle w:val="Arial11Bold"/>
              <w:rPr>
                <w:rFonts w:cs="Arial"/>
              </w:rPr>
            </w:pPr>
            <w:r w:rsidRPr="007E0B31">
              <w:rPr>
                <w:rFonts w:cs="Arial"/>
              </w:rPr>
              <w:t>Safety Rules</w:t>
            </w:r>
          </w:p>
        </w:tc>
        <w:tc>
          <w:tcPr>
            <w:tcW w:w="6634" w:type="dxa"/>
          </w:tcPr>
          <w:p w14:paraId="48A0B671" w14:textId="174D5A7A" w:rsidR="00F81D7C" w:rsidRPr="007E0B31" w:rsidRDefault="00F81D7C" w:rsidP="00F81D7C">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DEE1E6E">
        <w:trPr>
          <w:cantSplit/>
        </w:trPr>
        <w:tc>
          <w:tcPr>
            <w:tcW w:w="2884" w:type="dxa"/>
          </w:tcPr>
          <w:p w14:paraId="5682B2E8" w14:textId="77777777" w:rsidR="00F81D7C" w:rsidRPr="007E0B31" w:rsidRDefault="00F81D7C" w:rsidP="00F81D7C">
            <w:pPr>
              <w:pStyle w:val="Arial11Bold"/>
              <w:rPr>
                <w:rFonts w:cs="Arial"/>
              </w:rPr>
            </w:pPr>
            <w:r w:rsidRPr="007E0B31">
              <w:rPr>
                <w:rFonts w:cs="Arial"/>
              </w:rPr>
              <w:t>Scottish Offshore Transmission System</w:t>
            </w:r>
          </w:p>
        </w:tc>
        <w:tc>
          <w:tcPr>
            <w:tcW w:w="6634" w:type="dxa"/>
          </w:tcPr>
          <w:p w14:paraId="6F1646FE" w14:textId="77777777" w:rsidR="00F81D7C" w:rsidRPr="007E0B31" w:rsidRDefault="00F81D7C" w:rsidP="00F81D7C">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DEE1E6E">
        <w:trPr>
          <w:cantSplit/>
        </w:trPr>
        <w:tc>
          <w:tcPr>
            <w:tcW w:w="2884" w:type="dxa"/>
          </w:tcPr>
          <w:p w14:paraId="7592DBED" w14:textId="77777777" w:rsidR="00F81D7C" w:rsidRPr="007E0B31" w:rsidRDefault="00F81D7C" w:rsidP="00F81D7C">
            <w:pPr>
              <w:pStyle w:val="Arial11Bold"/>
              <w:rPr>
                <w:rFonts w:cs="Arial"/>
              </w:rPr>
            </w:pPr>
            <w:r w:rsidRPr="007E0B31">
              <w:rPr>
                <w:rFonts w:cs="Arial"/>
              </w:rPr>
              <w:t>Scottish Offshore Transmission Licensee</w:t>
            </w:r>
          </w:p>
        </w:tc>
        <w:tc>
          <w:tcPr>
            <w:tcW w:w="6634" w:type="dxa"/>
          </w:tcPr>
          <w:p w14:paraId="1E0C090A" w14:textId="77777777" w:rsidR="00F81D7C" w:rsidRPr="007E0B31" w:rsidRDefault="00F81D7C" w:rsidP="00F81D7C">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DEE1E6E">
        <w:trPr>
          <w:cantSplit/>
        </w:trPr>
        <w:tc>
          <w:tcPr>
            <w:tcW w:w="2884" w:type="dxa"/>
          </w:tcPr>
          <w:p w14:paraId="3B59A20D" w14:textId="77777777" w:rsidR="00F81D7C" w:rsidRPr="007E0B31" w:rsidRDefault="00F81D7C" w:rsidP="00F81D7C">
            <w:pPr>
              <w:pStyle w:val="Arial11Bold"/>
              <w:rPr>
                <w:rFonts w:cs="Arial"/>
              </w:rPr>
            </w:pPr>
            <w:r w:rsidRPr="007E0B31">
              <w:rPr>
                <w:rFonts w:cs="Arial"/>
              </w:rPr>
              <w:lastRenderedPageBreak/>
              <w:t>Scottish Transmission System</w:t>
            </w:r>
          </w:p>
        </w:tc>
        <w:tc>
          <w:tcPr>
            <w:tcW w:w="6634" w:type="dxa"/>
          </w:tcPr>
          <w:p w14:paraId="78AAAC1A" w14:textId="22CCEEEC" w:rsidR="00F81D7C" w:rsidRPr="007E0B31" w:rsidRDefault="00AA3C6A" w:rsidP="00F81D7C">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F81D7C" w:rsidRPr="007E0B31" w14:paraId="51287B91" w14:textId="77777777" w:rsidTr="0DEE1E6E">
        <w:trPr>
          <w:cantSplit/>
        </w:trPr>
        <w:tc>
          <w:tcPr>
            <w:tcW w:w="2884" w:type="dxa"/>
          </w:tcPr>
          <w:p w14:paraId="06943FD9" w14:textId="77777777" w:rsidR="00F81D7C" w:rsidRPr="007E0B31" w:rsidRDefault="00F81D7C" w:rsidP="00F81D7C">
            <w:pPr>
              <w:pStyle w:val="Arial11Bold"/>
              <w:rPr>
                <w:rFonts w:cs="Arial"/>
              </w:rPr>
            </w:pPr>
            <w:r w:rsidRPr="007E0B31">
              <w:rPr>
                <w:rFonts w:cs="Arial"/>
              </w:rPr>
              <w:t>Scottish User</w:t>
            </w:r>
          </w:p>
        </w:tc>
        <w:tc>
          <w:tcPr>
            <w:tcW w:w="6634" w:type="dxa"/>
          </w:tcPr>
          <w:p w14:paraId="00622B6C" w14:textId="77777777" w:rsidR="00F81D7C" w:rsidRPr="007E0B31" w:rsidRDefault="00F81D7C" w:rsidP="00F81D7C">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DEE1E6E">
        <w:trPr>
          <w:cantSplit/>
        </w:trPr>
        <w:tc>
          <w:tcPr>
            <w:tcW w:w="2884" w:type="dxa"/>
          </w:tcPr>
          <w:p w14:paraId="0790467A" w14:textId="0FEE74A2" w:rsidR="00F81D7C" w:rsidRPr="007E0B31" w:rsidRDefault="00F81D7C" w:rsidP="00F81D7C">
            <w:pPr>
              <w:pStyle w:val="Arial11Bold"/>
              <w:rPr>
                <w:rFonts w:cs="Arial"/>
              </w:rPr>
            </w:pPr>
            <w:r>
              <w:rPr>
                <w:rFonts w:cs="Arial"/>
              </w:rPr>
              <w:t>Secondary BM Unit</w:t>
            </w:r>
          </w:p>
        </w:tc>
        <w:tc>
          <w:tcPr>
            <w:tcW w:w="6634" w:type="dxa"/>
          </w:tcPr>
          <w:p w14:paraId="44EC65D4" w14:textId="2371A3C1" w:rsidR="00F81D7C" w:rsidRPr="007E0B31" w:rsidRDefault="00F81D7C" w:rsidP="00F81D7C">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DEE1E6E">
        <w:trPr>
          <w:cantSplit/>
        </w:trPr>
        <w:tc>
          <w:tcPr>
            <w:tcW w:w="2884" w:type="dxa"/>
          </w:tcPr>
          <w:p w14:paraId="19193F66" w14:textId="77777777" w:rsidR="00F81D7C" w:rsidRPr="007E0B31" w:rsidRDefault="00F81D7C" w:rsidP="00F81D7C">
            <w:pPr>
              <w:pStyle w:val="Arial11Bold"/>
              <w:rPr>
                <w:rFonts w:cs="Arial"/>
              </w:rPr>
            </w:pPr>
            <w:r w:rsidRPr="007E0B31">
              <w:rPr>
                <w:rFonts w:cs="Arial"/>
              </w:rPr>
              <w:t>Secondary Response</w:t>
            </w:r>
          </w:p>
        </w:tc>
        <w:tc>
          <w:tcPr>
            <w:tcW w:w="6634" w:type="dxa"/>
          </w:tcPr>
          <w:p w14:paraId="78A1E61F" w14:textId="77777777" w:rsidR="00F81D7C" w:rsidRPr="007E0B31" w:rsidRDefault="00F81D7C" w:rsidP="00F81D7C">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DEE1E6E">
        <w:trPr>
          <w:cantSplit/>
        </w:trPr>
        <w:tc>
          <w:tcPr>
            <w:tcW w:w="2884" w:type="dxa"/>
          </w:tcPr>
          <w:p w14:paraId="65A0DD2E" w14:textId="77777777" w:rsidR="00F81D7C" w:rsidRPr="007E0B31" w:rsidRDefault="00F81D7C" w:rsidP="00F81D7C">
            <w:pPr>
              <w:pStyle w:val="Arial11Bold"/>
              <w:rPr>
                <w:rFonts w:cs="Arial"/>
              </w:rPr>
            </w:pPr>
            <w:r w:rsidRPr="007E0B31">
              <w:rPr>
                <w:rFonts w:cs="Arial"/>
              </w:rPr>
              <w:t>Secretary of State</w:t>
            </w:r>
          </w:p>
        </w:tc>
        <w:tc>
          <w:tcPr>
            <w:tcW w:w="6634" w:type="dxa"/>
          </w:tcPr>
          <w:p w14:paraId="67522AEA" w14:textId="77777777" w:rsidR="00F81D7C" w:rsidRPr="007E0B31" w:rsidRDefault="00F81D7C" w:rsidP="00F81D7C">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DEE1E6E">
        <w:trPr>
          <w:cantSplit/>
        </w:trPr>
        <w:tc>
          <w:tcPr>
            <w:tcW w:w="2884" w:type="dxa"/>
          </w:tcPr>
          <w:p w14:paraId="39D5CFF9" w14:textId="77777777" w:rsidR="00F81D7C" w:rsidRPr="007E0B31" w:rsidRDefault="00F81D7C" w:rsidP="00F81D7C">
            <w:pPr>
              <w:pStyle w:val="Arial11Bold"/>
              <w:rPr>
                <w:rFonts w:cs="Arial"/>
              </w:rPr>
            </w:pPr>
            <w:r w:rsidRPr="007E0B31">
              <w:rPr>
                <w:rFonts w:cs="Arial"/>
              </w:rPr>
              <w:t>Secured Event</w:t>
            </w:r>
          </w:p>
        </w:tc>
        <w:tc>
          <w:tcPr>
            <w:tcW w:w="6634" w:type="dxa"/>
          </w:tcPr>
          <w:p w14:paraId="5A98690F"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DEE1E6E">
        <w:trPr>
          <w:cantSplit/>
        </w:trPr>
        <w:tc>
          <w:tcPr>
            <w:tcW w:w="2884" w:type="dxa"/>
          </w:tcPr>
          <w:p w14:paraId="2D39DA62" w14:textId="77777777" w:rsidR="00F81D7C" w:rsidRPr="007E0B31" w:rsidRDefault="00F81D7C" w:rsidP="00F81D7C">
            <w:pPr>
              <w:pStyle w:val="Arial11Bold"/>
              <w:rPr>
                <w:rFonts w:cs="Arial"/>
              </w:rPr>
            </w:pPr>
            <w:r w:rsidRPr="007E0B31">
              <w:rPr>
                <w:rFonts w:cs="Arial"/>
              </w:rPr>
              <w:t>Security and Quality of Supply Standard (SQSS)</w:t>
            </w:r>
          </w:p>
        </w:tc>
        <w:tc>
          <w:tcPr>
            <w:tcW w:w="6634" w:type="dxa"/>
          </w:tcPr>
          <w:p w14:paraId="1F7B9DEC" w14:textId="31796422" w:rsidR="00F81D7C" w:rsidRPr="007E0B31" w:rsidRDefault="00F81D7C" w:rsidP="00F81D7C">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DEE1E6E">
        <w:trPr>
          <w:cantSplit/>
        </w:trPr>
        <w:tc>
          <w:tcPr>
            <w:tcW w:w="2884" w:type="dxa"/>
          </w:tcPr>
          <w:p w14:paraId="3D4D2CAD" w14:textId="77777777" w:rsidR="00F81D7C" w:rsidRPr="007E0B31" w:rsidRDefault="00F81D7C" w:rsidP="00F81D7C">
            <w:pPr>
              <w:pStyle w:val="Arial11Bold"/>
              <w:rPr>
                <w:rFonts w:cs="Arial"/>
              </w:rPr>
            </w:pPr>
            <w:r w:rsidRPr="007E0B31">
              <w:rPr>
                <w:rFonts w:cs="Arial"/>
              </w:rPr>
              <w:t>Self-Governance Criteria</w:t>
            </w:r>
          </w:p>
        </w:tc>
        <w:tc>
          <w:tcPr>
            <w:tcW w:w="6634" w:type="dxa"/>
          </w:tcPr>
          <w:p w14:paraId="54B7BCEB" w14:textId="77777777" w:rsidR="00F81D7C" w:rsidRPr="007E0B31" w:rsidRDefault="00F81D7C" w:rsidP="00F81D7C">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F81D7C">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F81D7C">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F81D7C">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F81D7C">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F81D7C">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F81D7C">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F81D7C">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F81D7C">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DEE1E6E">
        <w:trPr>
          <w:cantSplit/>
        </w:trPr>
        <w:tc>
          <w:tcPr>
            <w:tcW w:w="2884" w:type="dxa"/>
          </w:tcPr>
          <w:p w14:paraId="6FE46427" w14:textId="77777777" w:rsidR="00F81D7C" w:rsidRPr="007E0B31" w:rsidRDefault="00F81D7C" w:rsidP="00F81D7C">
            <w:pPr>
              <w:pStyle w:val="Arial11Bold"/>
              <w:rPr>
                <w:rFonts w:cs="Arial"/>
              </w:rPr>
            </w:pPr>
            <w:r w:rsidRPr="007E0B31">
              <w:rPr>
                <w:rFonts w:cs="Arial"/>
              </w:rPr>
              <w:lastRenderedPageBreak/>
              <w:t>Self-Governance Modifications</w:t>
            </w:r>
          </w:p>
        </w:tc>
        <w:tc>
          <w:tcPr>
            <w:tcW w:w="6634" w:type="dxa"/>
          </w:tcPr>
          <w:p w14:paraId="27E32F5F" w14:textId="77777777" w:rsidR="00F81D7C" w:rsidRPr="007E0B31" w:rsidRDefault="00F81D7C" w:rsidP="00F81D7C">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DEE1E6E">
        <w:trPr>
          <w:cantSplit/>
        </w:trPr>
        <w:tc>
          <w:tcPr>
            <w:tcW w:w="2884" w:type="dxa"/>
          </w:tcPr>
          <w:p w14:paraId="0FD8F1F7" w14:textId="77777777" w:rsidR="00F81D7C" w:rsidRPr="007E0B31" w:rsidRDefault="00F81D7C" w:rsidP="00F81D7C">
            <w:pPr>
              <w:pStyle w:val="Arial11Bold"/>
              <w:rPr>
                <w:rFonts w:cs="Arial"/>
              </w:rPr>
            </w:pPr>
            <w:r w:rsidRPr="007E0B31">
              <w:rPr>
                <w:rFonts w:cs="Arial"/>
              </w:rPr>
              <w:t>Self-Governance Statement</w:t>
            </w:r>
          </w:p>
        </w:tc>
        <w:tc>
          <w:tcPr>
            <w:tcW w:w="6634" w:type="dxa"/>
          </w:tcPr>
          <w:p w14:paraId="10C74376" w14:textId="77777777" w:rsidR="00F81D7C" w:rsidRPr="007E0B31" w:rsidRDefault="00F81D7C" w:rsidP="00F81D7C">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F81D7C">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F81D7C">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DEE1E6E">
        <w:trPr>
          <w:cantSplit/>
        </w:trPr>
        <w:tc>
          <w:tcPr>
            <w:tcW w:w="2884" w:type="dxa"/>
          </w:tcPr>
          <w:p w14:paraId="564BE747" w14:textId="77777777" w:rsidR="00F81D7C" w:rsidRPr="007E0B31" w:rsidRDefault="00F81D7C" w:rsidP="00F81D7C">
            <w:pPr>
              <w:pStyle w:val="Arial11Bold"/>
              <w:rPr>
                <w:rFonts w:cs="Arial"/>
              </w:rPr>
            </w:pPr>
            <w:r w:rsidRPr="007E0B31">
              <w:rPr>
                <w:rFonts w:cs="Arial"/>
              </w:rPr>
              <w:t>Setpoint Voltage</w:t>
            </w:r>
          </w:p>
        </w:tc>
        <w:tc>
          <w:tcPr>
            <w:tcW w:w="6634" w:type="dxa"/>
          </w:tcPr>
          <w:p w14:paraId="38F46902" w14:textId="77777777" w:rsidR="00F81D7C" w:rsidRPr="007E0B31" w:rsidRDefault="00F81D7C" w:rsidP="00F81D7C">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DEE1E6E">
        <w:trPr>
          <w:cantSplit/>
        </w:trPr>
        <w:tc>
          <w:tcPr>
            <w:tcW w:w="2884" w:type="dxa"/>
          </w:tcPr>
          <w:p w14:paraId="61385F85" w14:textId="77777777" w:rsidR="00F81D7C" w:rsidRPr="007E0B31" w:rsidRDefault="00F81D7C" w:rsidP="00F81D7C">
            <w:pPr>
              <w:pStyle w:val="Arial11Bold"/>
              <w:rPr>
                <w:rFonts w:cs="Arial"/>
              </w:rPr>
            </w:pPr>
            <w:r w:rsidRPr="007E0B31">
              <w:rPr>
                <w:rFonts w:cs="Arial"/>
              </w:rPr>
              <w:t>Settlement Period</w:t>
            </w:r>
          </w:p>
        </w:tc>
        <w:tc>
          <w:tcPr>
            <w:tcW w:w="6634" w:type="dxa"/>
          </w:tcPr>
          <w:p w14:paraId="4AB567C7" w14:textId="77777777" w:rsidR="00F81D7C" w:rsidRPr="007E0B31" w:rsidRDefault="00F81D7C" w:rsidP="00F81D7C">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DEE1E6E">
        <w:trPr>
          <w:cantSplit/>
        </w:trPr>
        <w:tc>
          <w:tcPr>
            <w:tcW w:w="2884" w:type="dxa"/>
          </w:tcPr>
          <w:p w14:paraId="3E931984" w14:textId="39850ADE" w:rsidR="00F81D7C" w:rsidRPr="007E0B31" w:rsidRDefault="00F81D7C" w:rsidP="00F81D7C">
            <w:pPr>
              <w:pStyle w:val="Arial11Bold"/>
              <w:rPr>
                <w:rFonts w:cs="Arial"/>
              </w:rPr>
            </w:pPr>
          </w:p>
        </w:tc>
        <w:tc>
          <w:tcPr>
            <w:tcW w:w="6634" w:type="dxa"/>
          </w:tcPr>
          <w:p w14:paraId="2C46A0D7" w14:textId="229F6998" w:rsidR="00F81D7C" w:rsidRPr="007E0B31" w:rsidRDefault="00F81D7C" w:rsidP="00F81D7C">
            <w:pPr>
              <w:pStyle w:val="TableArial11"/>
              <w:rPr>
                <w:rFonts w:cs="Arial"/>
              </w:rPr>
            </w:pPr>
          </w:p>
        </w:tc>
      </w:tr>
      <w:tr w:rsidR="00F81D7C" w:rsidRPr="007E0B31" w14:paraId="6A64B863" w14:textId="77777777" w:rsidTr="0DEE1E6E">
        <w:trPr>
          <w:cantSplit/>
        </w:trPr>
        <w:tc>
          <w:tcPr>
            <w:tcW w:w="2884" w:type="dxa"/>
          </w:tcPr>
          <w:p w14:paraId="702BBF4B" w14:textId="77777777" w:rsidR="00F81D7C" w:rsidRPr="007E0B31" w:rsidRDefault="00F81D7C" w:rsidP="00F81D7C">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F81D7C" w:rsidRPr="007E0B31" w:rsidRDefault="00F81D7C" w:rsidP="00F81D7C">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DEE1E6E">
        <w:trPr>
          <w:cantSplit/>
        </w:trPr>
        <w:tc>
          <w:tcPr>
            <w:tcW w:w="2884" w:type="dxa"/>
          </w:tcPr>
          <w:p w14:paraId="35028F39" w14:textId="77777777" w:rsidR="00F81D7C" w:rsidRPr="007E0B31" w:rsidRDefault="00F81D7C" w:rsidP="00F81D7C">
            <w:pPr>
              <w:pStyle w:val="Arial11Bold"/>
              <w:rPr>
                <w:rFonts w:cs="Arial"/>
                <w:lang w:val="en-US"/>
              </w:rPr>
            </w:pPr>
            <w:r w:rsidRPr="007E0B31">
              <w:rPr>
                <w:rFonts w:cs="Arial"/>
                <w:lang w:val="en-US"/>
              </w:rPr>
              <w:t>SHETL</w:t>
            </w:r>
          </w:p>
        </w:tc>
        <w:tc>
          <w:tcPr>
            <w:tcW w:w="6634" w:type="dxa"/>
          </w:tcPr>
          <w:p w14:paraId="3E3D4EB4" w14:textId="77777777" w:rsidR="00F81D7C" w:rsidRPr="007E0B31" w:rsidRDefault="00F81D7C" w:rsidP="00F81D7C">
            <w:pPr>
              <w:pStyle w:val="TableArial11"/>
              <w:rPr>
                <w:rFonts w:cs="Arial"/>
              </w:rPr>
            </w:pPr>
            <w:r w:rsidRPr="007E0B31">
              <w:rPr>
                <w:rFonts w:cs="Arial"/>
              </w:rPr>
              <w:t>Scottish Hydro-Electric Transmission Limited</w:t>
            </w:r>
            <w:r>
              <w:rPr>
                <w:rFonts w:cs="Arial"/>
              </w:rPr>
              <w:t>.</w:t>
            </w:r>
          </w:p>
        </w:tc>
      </w:tr>
      <w:tr w:rsidR="00F81D7C" w:rsidRPr="007E0B31" w14:paraId="67FED673" w14:textId="77777777" w:rsidTr="0DEE1E6E">
        <w:trPr>
          <w:cantSplit/>
        </w:trPr>
        <w:tc>
          <w:tcPr>
            <w:tcW w:w="2884" w:type="dxa"/>
          </w:tcPr>
          <w:p w14:paraId="369FD6B3" w14:textId="77777777" w:rsidR="00F81D7C" w:rsidRPr="007E0B31" w:rsidRDefault="00F81D7C" w:rsidP="00F81D7C">
            <w:pPr>
              <w:pStyle w:val="Arial11Bold"/>
              <w:rPr>
                <w:rFonts w:cs="Arial"/>
              </w:rPr>
            </w:pPr>
            <w:r w:rsidRPr="007E0B31">
              <w:rPr>
                <w:rFonts w:cs="Arial"/>
              </w:rPr>
              <w:t>Shutdown</w:t>
            </w:r>
          </w:p>
        </w:tc>
        <w:tc>
          <w:tcPr>
            <w:tcW w:w="6634" w:type="dxa"/>
          </w:tcPr>
          <w:p w14:paraId="6E389810" w14:textId="39840711" w:rsidR="00F81D7C" w:rsidRPr="000B675D" w:rsidRDefault="00F81D7C" w:rsidP="00F81D7C">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F81D7C" w:rsidRPr="00105C6E" w:rsidRDefault="00F81D7C" w:rsidP="00F81D7C">
            <w:pPr>
              <w:pStyle w:val="Default"/>
              <w:jc w:val="both"/>
              <w:rPr>
                <w:sz w:val="20"/>
                <w:szCs w:val="20"/>
              </w:rPr>
            </w:pPr>
          </w:p>
          <w:p w14:paraId="15309EA0" w14:textId="77777777" w:rsidR="00F81D7C" w:rsidRDefault="00F81D7C" w:rsidP="00F81D7C">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F81D7C" w:rsidRDefault="00F81D7C" w:rsidP="00F81D7C">
            <w:pPr>
              <w:pStyle w:val="Default"/>
              <w:jc w:val="both"/>
              <w:rPr>
                <w:sz w:val="20"/>
                <w:szCs w:val="20"/>
              </w:rPr>
            </w:pPr>
          </w:p>
          <w:p w14:paraId="6125EFD5" w14:textId="77777777" w:rsidR="00F81D7C" w:rsidRDefault="00F81D7C" w:rsidP="00F81D7C">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rsidP="00F81D7C">
            <w:pPr>
              <w:pStyle w:val="Default"/>
              <w:jc w:val="both"/>
              <w:rPr>
                <w:sz w:val="20"/>
              </w:rPr>
            </w:pPr>
          </w:p>
        </w:tc>
      </w:tr>
      <w:tr w:rsidR="00F81D7C" w:rsidRPr="007E0B31" w14:paraId="7BC2DAF6" w14:textId="77777777" w:rsidTr="0DEE1E6E">
        <w:trPr>
          <w:cantSplit/>
        </w:trPr>
        <w:tc>
          <w:tcPr>
            <w:tcW w:w="2884" w:type="dxa"/>
          </w:tcPr>
          <w:p w14:paraId="3675FAA8" w14:textId="77777777" w:rsidR="00F81D7C" w:rsidRPr="007E0B31" w:rsidRDefault="00F81D7C" w:rsidP="00F81D7C">
            <w:pPr>
              <w:pStyle w:val="Arial11Bold"/>
              <w:rPr>
                <w:rFonts w:cs="Arial"/>
                <w:lang w:val="en-US"/>
              </w:rPr>
            </w:pPr>
            <w:r w:rsidRPr="007E0B31">
              <w:rPr>
                <w:rFonts w:cs="Arial"/>
                <w:lang w:val="en-US"/>
              </w:rPr>
              <w:t>Significant Code Review</w:t>
            </w:r>
          </w:p>
        </w:tc>
        <w:tc>
          <w:tcPr>
            <w:tcW w:w="6634" w:type="dxa"/>
          </w:tcPr>
          <w:p w14:paraId="671DC2B0"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DEE1E6E">
        <w:trPr>
          <w:cantSplit/>
          <w:trHeight w:val="844"/>
        </w:trPr>
        <w:tc>
          <w:tcPr>
            <w:tcW w:w="2884" w:type="dxa"/>
          </w:tcPr>
          <w:p w14:paraId="7D570753" w14:textId="77777777" w:rsidR="00F81D7C" w:rsidRPr="007E0B31" w:rsidRDefault="00F81D7C" w:rsidP="00F81D7C">
            <w:pPr>
              <w:pStyle w:val="Arial11Bold"/>
              <w:rPr>
                <w:rFonts w:cs="Arial"/>
                <w:lang w:val="en-US"/>
              </w:rPr>
            </w:pPr>
            <w:r w:rsidRPr="007E0B31">
              <w:rPr>
                <w:rFonts w:cs="Arial"/>
                <w:lang w:val="en-US"/>
              </w:rPr>
              <w:t>Significant Code Review Phase</w:t>
            </w:r>
          </w:p>
        </w:tc>
        <w:tc>
          <w:tcPr>
            <w:tcW w:w="6634" w:type="dxa"/>
          </w:tcPr>
          <w:p w14:paraId="0EC0F404" w14:textId="77777777" w:rsidR="00F81D7C" w:rsidRPr="007E0B31" w:rsidRDefault="00F81D7C" w:rsidP="00F81D7C">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DEE1E6E">
        <w:trPr>
          <w:cantSplit/>
          <w:trHeight w:val="391"/>
        </w:trPr>
        <w:tc>
          <w:tcPr>
            <w:tcW w:w="2884" w:type="dxa"/>
          </w:tcPr>
          <w:p w14:paraId="7F34926A" w14:textId="77777777" w:rsidR="00F81D7C" w:rsidRPr="005A3DF9" w:rsidRDefault="00F81D7C" w:rsidP="00F81D7C">
            <w:pPr>
              <w:rPr>
                <w:b/>
                <w:bCs/>
              </w:rPr>
            </w:pPr>
            <w:r w:rsidRPr="005A3DF9">
              <w:rPr>
                <w:b/>
                <w:bCs/>
              </w:rPr>
              <w:t>Significant Event</w:t>
            </w:r>
          </w:p>
        </w:tc>
        <w:tc>
          <w:tcPr>
            <w:tcW w:w="6634" w:type="dxa"/>
          </w:tcPr>
          <w:p w14:paraId="1EE1E359" w14:textId="77777777" w:rsidR="00F81D7C" w:rsidRPr="005A3DF9" w:rsidRDefault="00F81D7C" w:rsidP="00F81D7C">
            <w:r w:rsidRPr="005A3DF9">
              <w:t xml:space="preserve">An </w:t>
            </w:r>
            <w:r w:rsidRPr="005A3DF9">
              <w:rPr>
                <w:b/>
                <w:bCs/>
              </w:rPr>
              <w:t>Event</w:t>
            </w:r>
            <w:r w:rsidRPr="005A3DF9">
              <w:t>, as defined in OC3.4.1.</w:t>
            </w:r>
          </w:p>
        </w:tc>
      </w:tr>
      <w:tr w:rsidR="00F81D7C" w:rsidRPr="007E0B31" w14:paraId="1BEA81BE" w14:textId="77777777" w:rsidTr="0DEE1E6E">
        <w:trPr>
          <w:cantSplit/>
        </w:trPr>
        <w:tc>
          <w:tcPr>
            <w:tcW w:w="2884" w:type="dxa"/>
          </w:tcPr>
          <w:p w14:paraId="7DDF6CE8" w14:textId="77777777" w:rsidR="00F81D7C" w:rsidRPr="007E0B31" w:rsidRDefault="00F81D7C" w:rsidP="00F81D7C">
            <w:pPr>
              <w:pStyle w:val="Arial11Bold"/>
              <w:rPr>
                <w:rFonts w:cs="Arial"/>
              </w:rPr>
            </w:pPr>
            <w:r w:rsidRPr="007E0B31">
              <w:rPr>
                <w:rFonts w:cs="Arial"/>
              </w:rPr>
              <w:lastRenderedPageBreak/>
              <w:t>Significant Incident</w:t>
            </w:r>
          </w:p>
        </w:tc>
        <w:tc>
          <w:tcPr>
            <w:tcW w:w="6634" w:type="dxa"/>
          </w:tcPr>
          <w:p w14:paraId="7F61F265" w14:textId="77777777"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DEE1E6E">
        <w:trPr>
          <w:cantSplit/>
        </w:trPr>
        <w:tc>
          <w:tcPr>
            <w:tcW w:w="2884" w:type="dxa"/>
          </w:tcPr>
          <w:p w14:paraId="0E800888" w14:textId="77777777" w:rsidR="00F81D7C" w:rsidRPr="007E0B31" w:rsidRDefault="00F81D7C" w:rsidP="00F81D7C">
            <w:pPr>
              <w:pStyle w:val="Arial11Bold"/>
              <w:rPr>
                <w:rFonts w:cs="Arial"/>
              </w:rPr>
            </w:pPr>
            <w:r w:rsidRPr="007E0B31">
              <w:rPr>
                <w:rFonts w:cs="Arial"/>
              </w:rPr>
              <w:t>Simultaneous Tap Change</w:t>
            </w:r>
          </w:p>
        </w:tc>
        <w:tc>
          <w:tcPr>
            <w:tcW w:w="6634" w:type="dxa"/>
          </w:tcPr>
          <w:p w14:paraId="60D3F25A" w14:textId="2377F85E" w:rsidR="00F81D7C" w:rsidRPr="007E0B31" w:rsidRDefault="00F81D7C" w:rsidP="00F81D7C">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DEE1E6E">
        <w:trPr>
          <w:cantSplit/>
        </w:trPr>
        <w:tc>
          <w:tcPr>
            <w:tcW w:w="2884" w:type="dxa"/>
          </w:tcPr>
          <w:p w14:paraId="7DB29454" w14:textId="260E372C" w:rsidR="00F81D7C" w:rsidRPr="009A551F" w:rsidRDefault="00F81D7C" w:rsidP="00F81D7C">
            <w:pPr>
              <w:pStyle w:val="Arial11Bold"/>
              <w:rPr>
                <w:rFonts w:cs="Arial"/>
              </w:rPr>
            </w:pPr>
            <w:r w:rsidRPr="009A551F">
              <w:rPr>
                <w:lang w:val="en-US"/>
              </w:rPr>
              <w:t>Single Intraday Coupling</w:t>
            </w:r>
          </w:p>
        </w:tc>
        <w:tc>
          <w:tcPr>
            <w:tcW w:w="6634" w:type="dxa"/>
          </w:tcPr>
          <w:p w14:paraId="46F14FC7" w14:textId="686B1D19" w:rsidR="00F81D7C" w:rsidRPr="009A551F" w:rsidRDefault="00F81D7C" w:rsidP="00F81D7C">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DEE1E6E">
        <w:trPr>
          <w:cantSplit/>
        </w:trPr>
        <w:tc>
          <w:tcPr>
            <w:tcW w:w="2884" w:type="dxa"/>
          </w:tcPr>
          <w:p w14:paraId="6EF1D6A4" w14:textId="77777777" w:rsidR="00F81D7C" w:rsidRPr="007E0B31" w:rsidRDefault="00F81D7C" w:rsidP="00F81D7C">
            <w:pPr>
              <w:pStyle w:val="Arial11Bold"/>
              <w:rPr>
                <w:rFonts w:cs="Arial"/>
              </w:rPr>
            </w:pPr>
            <w:r w:rsidRPr="007E0B31">
              <w:rPr>
                <w:rFonts w:cs="Arial"/>
              </w:rPr>
              <w:t>Single Line Diagram</w:t>
            </w:r>
          </w:p>
        </w:tc>
        <w:tc>
          <w:tcPr>
            <w:tcW w:w="6634" w:type="dxa"/>
          </w:tcPr>
          <w:p w14:paraId="4EC44797" w14:textId="77777777" w:rsidR="00F81D7C" w:rsidRPr="007E0B31" w:rsidRDefault="00F81D7C" w:rsidP="00F81D7C">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DEE1E6E">
        <w:trPr>
          <w:cantSplit/>
        </w:trPr>
        <w:tc>
          <w:tcPr>
            <w:tcW w:w="2884" w:type="dxa"/>
          </w:tcPr>
          <w:p w14:paraId="752C09A5" w14:textId="77777777" w:rsidR="00F81D7C" w:rsidRPr="007E0B31" w:rsidRDefault="00F81D7C" w:rsidP="00F81D7C">
            <w:pPr>
              <w:pStyle w:val="Arial11Bold"/>
              <w:rPr>
                <w:rFonts w:cs="Arial"/>
              </w:rPr>
            </w:pPr>
            <w:r w:rsidRPr="007E0B31">
              <w:rPr>
                <w:rFonts w:cs="Arial"/>
              </w:rPr>
              <w:t>Single Point of Connection</w:t>
            </w:r>
          </w:p>
        </w:tc>
        <w:tc>
          <w:tcPr>
            <w:tcW w:w="6634" w:type="dxa"/>
          </w:tcPr>
          <w:p w14:paraId="357AE2D2" w14:textId="77777777" w:rsidR="00F81D7C" w:rsidRPr="007E0B31" w:rsidRDefault="00F81D7C" w:rsidP="00F81D7C">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DEE1E6E">
        <w:trPr>
          <w:cantSplit/>
        </w:trPr>
        <w:tc>
          <w:tcPr>
            <w:tcW w:w="2884" w:type="dxa"/>
          </w:tcPr>
          <w:p w14:paraId="636AB71F" w14:textId="77777777" w:rsidR="00F81D7C" w:rsidRPr="007E0B31" w:rsidRDefault="00F81D7C" w:rsidP="00F81D7C">
            <w:pPr>
              <w:pStyle w:val="Arial11Bold"/>
              <w:rPr>
                <w:rFonts w:cs="Arial"/>
              </w:rPr>
            </w:pPr>
            <w:r w:rsidRPr="007E0B31">
              <w:rPr>
                <w:rFonts w:cs="Arial"/>
              </w:rPr>
              <w:t>Site Common Drawings</w:t>
            </w:r>
          </w:p>
        </w:tc>
        <w:tc>
          <w:tcPr>
            <w:tcW w:w="6634" w:type="dxa"/>
          </w:tcPr>
          <w:p w14:paraId="10001C92" w14:textId="77777777" w:rsidR="00F81D7C" w:rsidRPr="007E0B31" w:rsidRDefault="00F81D7C" w:rsidP="00F81D7C">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DEE1E6E">
        <w:trPr>
          <w:cantSplit/>
        </w:trPr>
        <w:tc>
          <w:tcPr>
            <w:tcW w:w="2884" w:type="dxa"/>
          </w:tcPr>
          <w:p w14:paraId="236162FF" w14:textId="77777777" w:rsidR="00F81D7C" w:rsidRPr="007E0B31" w:rsidRDefault="00F81D7C" w:rsidP="00F81D7C">
            <w:pPr>
              <w:pStyle w:val="Arial11Bold"/>
              <w:rPr>
                <w:rFonts w:cs="Arial"/>
              </w:rPr>
            </w:pPr>
            <w:r w:rsidRPr="007E0B31">
              <w:rPr>
                <w:rFonts w:cs="Arial"/>
              </w:rPr>
              <w:t xml:space="preserve">Site Responsibility Schedule </w:t>
            </w:r>
          </w:p>
        </w:tc>
        <w:tc>
          <w:tcPr>
            <w:tcW w:w="6634" w:type="dxa"/>
          </w:tcPr>
          <w:p w14:paraId="6A1F8B74" w14:textId="77777777" w:rsidR="00F81D7C" w:rsidRPr="007E0B31" w:rsidRDefault="00F81D7C" w:rsidP="00F81D7C">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DEE1E6E">
        <w:trPr>
          <w:cantSplit/>
        </w:trPr>
        <w:tc>
          <w:tcPr>
            <w:tcW w:w="2884" w:type="dxa"/>
          </w:tcPr>
          <w:p w14:paraId="46B439EE" w14:textId="77777777" w:rsidR="00F81D7C" w:rsidRPr="007E0B31" w:rsidRDefault="00F81D7C" w:rsidP="00F81D7C">
            <w:pPr>
              <w:pStyle w:val="Arial11Bold"/>
              <w:rPr>
                <w:rFonts w:cs="Arial"/>
              </w:rPr>
            </w:pPr>
            <w:r w:rsidRPr="007E0B31">
              <w:rPr>
                <w:rFonts w:cs="Arial"/>
              </w:rPr>
              <w:t>Slope</w:t>
            </w:r>
          </w:p>
        </w:tc>
        <w:tc>
          <w:tcPr>
            <w:tcW w:w="6634" w:type="dxa"/>
          </w:tcPr>
          <w:p w14:paraId="0B1F2C0B" w14:textId="77777777" w:rsidR="00F81D7C" w:rsidRPr="007E0B31" w:rsidRDefault="00F81D7C" w:rsidP="00F81D7C">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DEE1E6E">
        <w:trPr>
          <w:cantSplit/>
        </w:trPr>
        <w:tc>
          <w:tcPr>
            <w:tcW w:w="2884" w:type="dxa"/>
          </w:tcPr>
          <w:p w14:paraId="216A2CB0" w14:textId="77777777" w:rsidR="00F81D7C" w:rsidRPr="007E0B31" w:rsidRDefault="00F81D7C" w:rsidP="00F81D7C">
            <w:pPr>
              <w:pStyle w:val="Arial11Bold"/>
              <w:rPr>
                <w:rFonts w:cs="Arial"/>
              </w:rPr>
            </w:pPr>
            <w:r w:rsidRPr="007E0B31">
              <w:rPr>
                <w:rFonts w:cs="Arial"/>
              </w:rPr>
              <w:t>Small Participant</w:t>
            </w:r>
          </w:p>
        </w:tc>
        <w:tc>
          <w:tcPr>
            <w:tcW w:w="6634" w:type="dxa"/>
          </w:tcPr>
          <w:p w14:paraId="01410E38" w14:textId="77777777" w:rsidR="00F81D7C" w:rsidRPr="007E0B31" w:rsidRDefault="00F81D7C" w:rsidP="00F81D7C">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DEE1E6E">
        <w:trPr>
          <w:cantSplit/>
        </w:trPr>
        <w:tc>
          <w:tcPr>
            <w:tcW w:w="2884" w:type="dxa"/>
          </w:tcPr>
          <w:p w14:paraId="07FA4ADB" w14:textId="77777777" w:rsidR="00F81D7C" w:rsidRPr="007E0B31" w:rsidRDefault="00F81D7C" w:rsidP="00F81D7C">
            <w:pPr>
              <w:pStyle w:val="Arial11Bold"/>
              <w:rPr>
                <w:rFonts w:cs="Arial"/>
              </w:rPr>
            </w:pPr>
            <w:r w:rsidRPr="007E0B31">
              <w:rPr>
                <w:rFonts w:cs="Arial"/>
              </w:rPr>
              <w:lastRenderedPageBreak/>
              <w:t>Small Power Station</w:t>
            </w:r>
          </w:p>
        </w:tc>
        <w:tc>
          <w:tcPr>
            <w:tcW w:w="6634" w:type="dxa"/>
          </w:tcPr>
          <w:p w14:paraId="281660E4" w14:textId="77777777" w:rsidR="00F81D7C" w:rsidRPr="007E0B31" w:rsidRDefault="00F81D7C" w:rsidP="00F81D7C">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3A62CE9" w14:textId="4218E8A6"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F81D7C" w:rsidRPr="007E0B31" w:rsidRDefault="00F81D7C" w:rsidP="00F81D7C">
            <w:pPr>
              <w:pStyle w:val="TableArial11"/>
              <w:ind w:left="567" w:hanging="567"/>
              <w:rPr>
                <w:rFonts w:cs="Arial"/>
              </w:rPr>
            </w:pPr>
            <w:r w:rsidRPr="007E0B31">
              <w:rPr>
                <w:rFonts w:cs="Arial"/>
              </w:rPr>
              <w:t>or,</w:t>
            </w:r>
          </w:p>
          <w:p w14:paraId="7EB0BBC3"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F81D7C" w:rsidRPr="007E0B31" w:rsidRDefault="00F81D7C" w:rsidP="00F81D7C">
            <w:pPr>
              <w:pStyle w:val="TableArial11"/>
              <w:ind w:left="567" w:hanging="567"/>
              <w:rPr>
                <w:rFonts w:cs="Arial"/>
              </w:rPr>
            </w:pPr>
            <w:r w:rsidRPr="007E0B31">
              <w:rPr>
                <w:rFonts w:cs="Arial"/>
              </w:rPr>
              <w:t>or,</w:t>
            </w:r>
          </w:p>
          <w:p w14:paraId="6997783A"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F81D7C" w:rsidRPr="007E0B31" w:rsidRDefault="00F81D7C" w:rsidP="00F81D7C">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9A6021" w:rsidRPr="007E0B31" w14:paraId="55FE9073" w14:textId="77777777" w:rsidTr="00540AC8">
        <w:trPr>
          <w:cantSplit/>
          <w:ins w:id="43" w:author="Graham Lear [NESO]" w:date="2025-08-15T17:11:00Z"/>
        </w:trPr>
        <w:tc>
          <w:tcPr>
            <w:tcW w:w="2884" w:type="dxa"/>
          </w:tcPr>
          <w:p w14:paraId="2B693CC7" w14:textId="4D95603B" w:rsidR="009A6021" w:rsidRPr="00090C5D" w:rsidRDefault="009A6021" w:rsidP="009A6021">
            <w:pPr>
              <w:pStyle w:val="Arial11Bold"/>
              <w:rPr>
                <w:ins w:id="44" w:author="Graham Lear [NESO]" w:date="2025-08-15T17:11:00Z" w16du:dateUtc="2025-08-15T16:11:00Z"/>
                <w:bCs/>
              </w:rPr>
            </w:pPr>
            <w:ins w:id="45" w:author="Graham Lear [NESO]" w:date="2025-09-05T14:01:00Z" w16du:dateUtc="2025-09-05T13:01:00Z">
              <w:r>
                <w:rPr>
                  <w:bCs/>
                </w:rPr>
                <w:t>Space Weather Advisory Statement</w:t>
              </w:r>
            </w:ins>
          </w:p>
        </w:tc>
        <w:tc>
          <w:tcPr>
            <w:tcW w:w="6634" w:type="dxa"/>
          </w:tcPr>
          <w:p w14:paraId="7F4D5D3B" w14:textId="76999AB6" w:rsidR="009A6021" w:rsidRPr="00540AC8" w:rsidRDefault="009A6021" w:rsidP="009A6021">
            <w:pPr>
              <w:pStyle w:val="TableArial11"/>
              <w:ind w:left="15" w:hanging="15"/>
              <w:rPr>
                <w:ins w:id="46" w:author="Graham Lear [NESO]" w:date="2025-08-15T17:11:00Z" w16du:dateUtc="2025-08-15T16:11:00Z"/>
              </w:rPr>
            </w:pPr>
            <w:ins w:id="47" w:author="Graham Lear [NESO]" w:date="2025-09-05T14:01:00Z" w16du:dateUtc="2025-09-05T13:01:00Z">
              <w:r w:rsidRPr="00462B86">
                <w:t xml:space="preserve">A statement issued by </w:t>
              </w:r>
              <w:r w:rsidRPr="00462B86">
                <w:rPr>
                  <w:b/>
                  <w:bCs/>
                </w:rPr>
                <w:t xml:space="preserve">The Company </w:t>
              </w:r>
              <w:r w:rsidRPr="00462B86">
                <w:t>to advise of a space weather related matter for information and further consideration.</w:t>
              </w:r>
            </w:ins>
          </w:p>
        </w:tc>
      </w:tr>
      <w:tr w:rsidR="009A6021" w:rsidRPr="007E0B31" w14:paraId="514B9AC9" w14:textId="77777777" w:rsidTr="00540AC8">
        <w:trPr>
          <w:cantSplit/>
          <w:ins w:id="48" w:author="Graham Lear [NESO]" w:date="2025-08-15T17:11:00Z"/>
        </w:trPr>
        <w:tc>
          <w:tcPr>
            <w:tcW w:w="2884" w:type="dxa"/>
          </w:tcPr>
          <w:p w14:paraId="7BB4CC33" w14:textId="7DD12BCE" w:rsidR="009A6021" w:rsidRPr="00090C5D" w:rsidRDefault="009A6021" w:rsidP="009A6021">
            <w:pPr>
              <w:pStyle w:val="Arial11Bold"/>
              <w:rPr>
                <w:ins w:id="49" w:author="Graham Lear [NESO]" w:date="2025-08-15T17:11:00Z" w16du:dateUtc="2025-08-15T16:11:00Z"/>
                <w:bCs/>
              </w:rPr>
            </w:pPr>
            <w:ins w:id="50" w:author="Graham Lear [NESO]" w:date="2025-09-05T14:01:00Z" w16du:dateUtc="2025-09-05T13:01:00Z">
              <w:r w:rsidRPr="00053859">
                <w:rPr>
                  <w:rFonts w:cs="Arial"/>
                </w:rPr>
                <w:t xml:space="preserve">Space Weather Awareness </w:t>
              </w:r>
              <w:r>
                <w:rPr>
                  <w:rFonts w:cs="Arial"/>
                </w:rPr>
                <w:t>Statement</w:t>
              </w:r>
            </w:ins>
          </w:p>
        </w:tc>
        <w:tc>
          <w:tcPr>
            <w:tcW w:w="6634" w:type="dxa"/>
          </w:tcPr>
          <w:p w14:paraId="620ABEEE" w14:textId="5C8A690F" w:rsidR="009A6021" w:rsidRPr="00540AC8" w:rsidRDefault="009A6021" w:rsidP="009A6021">
            <w:pPr>
              <w:pStyle w:val="TableArial11"/>
              <w:ind w:left="15" w:hanging="15"/>
              <w:rPr>
                <w:ins w:id="51" w:author="Graham Lear [NESO]" w:date="2025-08-15T17:11:00Z" w16du:dateUtc="2025-08-15T16:11:00Z"/>
              </w:rPr>
            </w:pPr>
            <w:ins w:id="52" w:author="Graham Lear [NESO]" w:date="2025-09-05T14:01:00Z" w16du:dateUtc="2025-09-05T13:01:00Z">
              <w:r w:rsidRPr="744CE868">
                <w:rPr>
                  <w:rFonts w:cs="Arial"/>
                </w:rPr>
                <w:t xml:space="preserve">A </w:t>
              </w:r>
              <w:r>
                <w:rPr>
                  <w:rFonts w:cs="Arial"/>
                </w:rPr>
                <w:t>statement</w:t>
              </w:r>
              <w:r w:rsidRPr="744CE868">
                <w:rPr>
                  <w:rFonts w:cs="Arial"/>
                </w:rPr>
                <w:t xml:space="preserve"> issued by </w:t>
              </w:r>
              <w:r w:rsidRPr="744CE868">
                <w:rPr>
                  <w:rFonts w:cs="Arial"/>
                  <w:b/>
                  <w:bCs/>
                </w:rPr>
                <w:t>The Company</w:t>
              </w:r>
              <w:r w:rsidRPr="744CE868">
                <w:rPr>
                  <w:rFonts w:cs="Arial"/>
                </w:rPr>
                <w:t xml:space="preserve"> following </w:t>
              </w:r>
              <w:r w:rsidRPr="00462B86">
                <w:rPr>
                  <w:rFonts w:cs="Arial"/>
                </w:rPr>
                <w:t>Met Office</w:t>
              </w:r>
              <w:r>
                <w:rPr>
                  <w:rFonts w:cs="Arial"/>
                </w:rPr>
                <w:t xml:space="preserve"> guidance</w:t>
              </w:r>
              <w:r w:rsidRPr="744CE868">
                <w:rPr>
                  <w:rFonts w:cs="Arial"/>
                </w:rPr>
                <w:t xml:space="preserve"> of space weather related activity that is of a nature and anticipated level</w:t>
              </w:r>
              <w:r>
                <w:rPr>
                  <w:rFonts w:cs="Arial"/>
                </w:rPr>
                <w:t xml:space="preserve"> of G3 to G4</w:t>
              </w:r>
              <w:r w:rsidRPr="744CE868">
                <w:rPr>
                  <w:rFonts w:cs="Arial"/>
                </w:rPr>
                <w:t xml:space="preserve"> (using the Met Office ranking</w:t>
              </w:r>
              <w:r>
                <w:rPr>
                  <w:rFonts w:cs="Arial"/>
                </w:rPr>
                <w:t>)</w:t>
              </w:r>
              <w:r w:rsidRPr="744CE868">
                <w:rPr>
                  <w:rFonts w:cs="Arial"/>
                </w:rPr>
                <w:t>.</w:t>
              </w:r>
            </w:ins>
          </w:p>
        </w:tc>
      </w:tr>
      <w:tr w:rsidR="009A6021" w:rsidRPr="007E0B31" w14:paraId="5D061F22" w14:textId="77777777" w:rsidTr="00540AC8">
        <w:trPr>
          <w:cantSplit/>
          <w:ins w:id="53" w:author="Graham Lear [NESO]" w:date="2025-08-15T17:11:00Z"/>
        </w:trPr>
        <w:tc>
          <w:tcPr>
            <w:tcW w:w="2884" w:type="dxa"/>
          </w:tcPr>
          <w:p w14:paraId="0712A548" w14:textId="44ED3B97" w:rsidR="009A6021" w:rsidRPr="00090C5D" w:rsidRDefault="009A6021" w:rsidP="009A6021">
            <w:pPr>
              <w:pStyle w:val="Arial11Bold"/>
              <w:rPr>
                <w:ins w:id="54" w:author="Graham Lear [NESO]" w:date="2025-08-15T17:11:00Z" w16du:dateUtc="2025-08-15T16:11:00Z"/>
                <w:bCs/>
              </w:rPr>
            </w:pPr>
            <w:ins w:id="55" w:author="Graham Lear [NESO]" w:date="2025-09-05T14:01:00Z" w16du:dateUtc="2025-09-05T13:01:00Z">
              <w:r>
                <w:rPr>
                  <w:rFonts w:cs="Arial"/>
                  <w:bCs/>
                </w:rPr>
                <w:t>Space Weather Cancellation Notification</w:t>
              </w:r>
            </w:ins>
          </w:p>
        </w:tc>
        <w:tc>
          <w:tcPr>
            <w:tcW w:w="6634" w:type="dxa"/>
          </w:tcPr>
          <w:p w14:paraId="715B778C" w14:textId="5C13F336" w:rsidR="009A6021" w:rsidRPr="00540AC8" w:rsidRDefault="009A6021" w:rsidP="009A6021">
            <w:pPr>
              <w:pStyle w:val="TableArial11"/>
              <w:ind w:left="15" w:hanging="15"/>
              <w:rPr>
                <w:ins w:id="56" w:author="Graham Lear [NESO]" w:date="2025-08-15T17:11:00Z" w16du:dateUtc="2025-08-15T16:11:00Z"/>
              </w:rPr>
            </w:pPr>
            <w:ins w:id="57" w:author="Graham Lear [NESO]" w:date="2025-09-05T14:01:00Z" w16du:dateUtc="2025-09-05T13:01:00Z">
              <w:r>
                <w:t xml:space="preserve">A notification issued by </w:t>
              </w:r>
              <w:r w:rsidRPr="744CE868">
                <w:rPr>
                  <w:b/>
                  <w:bCs/>
                </w:rPr>
                <w:t>The Company</w:t>
              </w:r>
              <w:r>
                <w:t xml:space="preserve"> following Met Office guidance signalling that a space weather situation has concluded.</w:t>
              </w:r>
            </w:ins>
          </w:p>
        </w:tc>
      </w:tr>
      <w:tr w:rsidR="009A6021" w:rsidRPr="007E0B31" w14:paraId="6F9AF1FB" w14:textId="77777777" w:rsidTr="00540AC8">
        <w:trPr>
          <w:cantSplit/>
          <w:ins w:id="58" w:author="Graham Lear [NESO]" w:date="2025-08-15T17:11:00Z"/>
        </w:trPr>
        <w:tc>
          <w:tcPr>
            <w:tcW w:w="2884" w:type="dxa"/>
          </w:tcPr>
          <w:p w14:paraId="2EA91AE9" w14:textId="046632EA" w:rsidR="009A6021" w:rsidRPr="00090C5D" w:rsidRDefault="009A6021" w:rsidP="009A6021">
            <w:pPr>
              <w:pStyle w:val="Arial11Bold"/>
              <w:rPr>
                <w:ins w:id="59" w:author="Graham Lear [NESO]" w:date="2025-08-15T17:11:00Z" w16du:dateUtc="2025-08-15T16:11:00Z"/>
                <w:bCs/>
              </w:rPr>
            </w:pPr>
            <w:ins w:id="60" w:author="Graham Lear [NESO]" w:date="2025-09-05T14:01:00Z" w16du:dateUtc="2025-09-05T13:01:00Z">
              <w:r w:rsidRPr="00B550B5">
                <w:rPr>
                  <w:rFonts w:cs="Arial"/>
                  <w:bCs/>
                </w:rPr>
                <w:t>Space Weather Cessation Notification</w:t>
              </w:r>
            </w:ins>
          </w:p>
        </w:tc>
        <w:tc>
          <w:tcPr>
            <w:tcW w:w="6634" w:type="dxa"/>
          </w:tcPr>
          <w:p w14:paraId="287A1C43" w14:textId="5FBBFBBF" w:rsidR="009A6021" w:rsidRPr="00540AC8" w:rsidRDefault="009A6021" w:rsidP="009A6021">
            <w:pPr>
              <w:pStyle w:val="TableArial11"/>
              <w:ind w:left="15" w:hanging="15"/>
              <w:rPr>
                <w:ins w:id="61" w:author="Graham Lear [NESO]" w:date="2025-08-15T17:11:00Z" w16du:dateUtc="2025-08-15T16:11:00Z"/>
              </w:rPr>
            </w:pPr>
            <w:ins w:id="62" w:author="Graham Lear [NESO]" w:date="2025-09-05T14:01:00Z" w16du:dateUtc="2025-09-05T13:01:00Z">
              <w:r w:rsidRPr="004C0AF8">
                <w:t xml:space="preserve">A notification issued by </w:t>
              </w:r>
              <w:r w:rsidRPr="004C0AF8">
                <w:rPr>
                  <w:b/>
                  <w:bCs/>
                </w:rPr>
                <w:t>The Company</w:t>
              </w:r>
              <w:r>
                <w:t xml:space="preserve"> </w:t>
              </w:r>
              <w:r w:rsidRPr="004C0AF8">
                <w:t xml:space="preserve">following Met Office guidance signalling a return to a </w:t>
              </w:r>
              <w:r w:rsidRPr="004C0AF8">
                <w:rPr>
                  <w:b/>
                  <w:bCs/>
                </w:rPr>
                <w:t>Space Weather Prepare Notification</w:t>
              </w:r>
              <w:r w:rsidRPr="004C0AF8">
                <w:rPr>
                  <w:i/>
                  <w:iCs/>
                </w:rPr>
                <w:t xml:space="preserve"> </w:t>
              </w:r>
              <w:r w:rsidRPr="004C0AF8">
                <w:t xml:space="preserve">level.  </w:t>
              </w:r>
              <w:r>
                <w:t xml:space="preserve"> </w:t>
              </w:r>
            </w:ins>
          </w:p>
        </w:tc>
      </w:tr>
      <w:tr w:rsidR="009A6021" w:rsidRPr="007E0B31" w14:paraId="0A90096D" w14:textId="77777777" w:rsidTr="00540AC8">
        <w:trPr>
          <w:cantSplit/>
          <w:ins w:id="63" w:author="Graham Lear [NESO]" w:date="2025-08-15T17:11:00Z"/>
        </w:trPr>
        <w:tc>
          <w:tcPr>
            <w:tcW w:w="2884" w:type="dxa"/>
          </w:tcPr>
          <w:p w14:paraId="2BD16D80" w14:textId="49B5A5D4" w:rsidR="009A6021" w:rsidRPr="00090C5D" w:rsidRDefault="009A6021" w:rsidP="009A6021">
            <w:pPr>
              <w:pStyle w:val="Arial11Bold"/>
              <w:rPr>
                <w:ins w:id="64" w:author="Graham Lear [NESO]" w:date="2025-08-15T17:11:00Z" w16du:dateUtc="2025-08-15T16:11:00Z"/>
                <w:bCs/>
              </w:rPr>
            </w:pPr>
            <w:ins w:id="65" w:author="Graham Lear [NESO]" w:date="2025-09-05T14:01:00Z" w16du:dateUtc="2025-09-05T13:01:00Z">
              <w:r w:rsidRPr="00B550B5">
                <w:rPr>
                  <w:rFonts w:cs="Arial"/>
                  <w:bCs/>
                </w:rPr>
                <w:lastRenderedPageBreak/>
                <w:t xml:space="preserve">Space Weather </w:t>
              </w:r>
              <w:r>
                <w:rPr>
                  <w:rFonts w:cs="Arial"/>
                  <w:bCs/>
                </w:rPr>
                <w:t>Experienced</w:t>
              </w:r>
              <w:r w:rsidRPr="00B550B5">
                <w:rPr>
                  <w:rFonts w:cs="Arial"/>
                  <w:bCs/>
                </w:rPr>
                <w:t xml:space="preserve"> Notification</w:t>
              </w:r>
            </w:ins>
          </w:p>
        </w:tc>
        <w:tc>
          <w:tcPr>
            <w:tcW w:w="6634" w:type="dxa"/>
          </w:tcPr>
          <w:p w14:paraId="1C6284DE" w14:textId="58A78EE1" w:rsidR="009A6021" w:rsidRPr="00540AC8" w:rsidRDefault="009A6021" w:rsidP="009A6021">
            <w:pPr>
              <w:pStyle w:val="TableArial11"/>
              <w:ind w:left="15" w:hanging="15"/>
              <w:rPr>
                <w:ins w:id="66" w:author="Graham Lear [NESO]" w:date="2025-08-15T17:11:00Z" w16du:dateUtc="2025-08-15T16:11:00Z"/>
              </w:rPr>
            </w:pPr>
            <w:ins w:id="67" w:author="Graham Lear [NESO]" w:date="2025-09-05T14:01:00Z" w16du:dateUtc="2025-09-05T13:01:00Z">
              <w:r w:rsidRPr="00462B86">
                <w:t xml:space="preserve">A notification issued by </w:t>
              </w:r>
              <w:r w:rsidRPr="00462B86">
                <w:rPr>
                  <w:b/>
                  <w:bCs/>
                </w:rPr>
                <w:t xml:space="preserve">The Company </w:t>
              </w:r>
              <w:r>
                <w:t>following guidance</w:t>
              </w:r>
              <w:r w:rsidRPr="00462B86">
                <w:t xml:space="preserve"> that impacts</w:t>
              </w:r>
              <w:r>
                <w:t xml:space="preserve"> (</w:t>
              </w:r>
              <w:r w:rsidRPr="00462B86">
                <w:t>consistent with a space weather event</w:t>
              </w:r>
              <w:r>
                <w:t>)</w:t>
              </w:r>
              <w:r w:rsidRPr="00462B86">
                <w:t xml:space="preserve"> have been seen or experienced in </w:t>
              </w:r>
              <w:r w:rsidRPr="00462B86">
                <w:rPr>
                  <w:b/>
                  <w:bCs/>
                </w:rPr>
                <w:t>GB</w:t>
              </w:r>
              <w:r>
                <w:t>. This triggers the preparation and issuing of</w:t>
              </w:r>
              <w:r w:rsidRPr="00462B86">
                <w:t xml:space="preserve"> </w:t>
              </w:r>
              <w:r w:rsidRPr="00462B86">
                <w:rPr>
                  <w:b/>
                  <w:bCs/>
                </w:rPr>
                <w:t>Space Weather Outcome Statement</w:t>
              </w:r>
              <w:r>
                <w:rPr>
                  <w:b/>
                  <w:bCs/>
                </w:rPr>
                <w:t>s</w:t>
              </w:r>
              <w:r>
                <w:t>.</w:t>
              </w:r>
            </w:ins>
          </w:p>
        </w:tc>
      </w:tr>
      <w:tr w:rsidR="009A6021" w:rsidRPr="007E0B31" w14:paraId="1ED45756" w14:textId="77777777" w:rsidTr="00540AC8">
        <w:trPr>
          <w:cantSplit/>
          <w:ins w:id="68" w:author="Graham Lear [NESO]" w:date="2025-08-15T17:11:00Z"/>
        </w:trPr>
        <w:tc>
          <w:tcPr>
            <w:tcW w:w="2884" w:type="dxa"/>
          </w:tcPr>
          <w:p w14:paraId="5A24D4FB" w14:textId="2F2137EA" w:rsidR="009A6021" w:rsidRPr="00090C5D" w:rsidRDefault="009A6021" w:rsidP="009A6021">
            <w:pPr>
              <w:pStyle w:val="Arial11Bold"/>
              <w:rPr>
                <w:ins w:id="69" w:author="Graham Lear [NESO]" w:date="2025-08-15T17:11:00Z" w16du:dateUtc="2025-08-15T16:11:00Z"/>
                <w:bCs/>
              </w:rPr>
            </w:pPr>
            <w:ins w:id="70" w:author="Graham Lear [NESO]" w:date="2025-09-05T14:01:00Z" w16du:dateUtc="2025-09-05T13:01:00Z">
              <w:r w:rsidRPr="00EC334A">
                <w:rPr>
                  <w:bCs/>
                </w:rPr>
                <w:t xml:space="preserve">Space Weather </w:t>
              </w:r>
              <w:r>
                <w:rPr>
                  <w:bCs/>
                </w:rPr>
                <w:t>Imminent</w:t>
              </w:r>
              <w:r w:rsidRPr="00EC334A">
                <w:rPr>
                  <w:bCs/>
                </w:rPr>
                <w:t xml:space="preserve"> Notification</w:t>
              </w:r>
            </w:ins>
          </w:p>
        </w:tc>
        <w:tc>
          <w:tcPr>
            <w:tcW w:w="6634" w:type="dxa"/>
          </w:tcPr>
          <w:p w14:paraId="520B8403" w14:textId="286ACE3F" w:rsidR="009A6021" w:rsidRPr="00540AC8" w:rsidRDefault="009A6021" w:rsidP="009A6021">
            <w:pPr>
              <w:pStyle w:val="TableArial11"/>
              <w:ind w:left="15" w:hanging="15"/>
              <w:rPr>
                <w:ins w:id="71" w:author="Graham Lear [NESO]" w:date="2025-08-15T17:11:00Z" w16du:dateUtc="2025-08-15T16:11:00Z"/>
              </w:rPr>
            </w:pPr>
            <w:ins w:id="72" w:author="Graham Lear [NESO]" w:date="2025-09-05T14:01:00Z" w16du:dateUtc="2025-09-05T13:01:00Z">
              <w:r w:rsidRPr="00462B86">
                <w:t xml:space="preserve">A notification issued by </w:t>
              </w:r>
              <w:r w:rsidRPr="00462B86">
                <w:rPr>
                  <w:b/>
                  <w:bCs/>
                </w:rPr>
                <w:t>The Company</w:t>
              </w:r>
              <w:r w:rsidRPr="00462B86">
                <w:t xml:space="preserve"> following Met Office </w:t>
              </w:r>
              <w:r>
                <w:t xml:space="preserve">guidance </w:t>
              </w:r>
              <w:r w:rsidRPr="00462B86">
                <w:t xml:space="preserve">of imminent space weather of a nature and anticipated level </w:t>
              </w:r>
              <w:r>
                <w:t xml:space="preserve">of G5 </w:t>
              </w:r>
              <w:r w:rsidRPr="00462B86">
                <w:t>(</w:t>
              </w:r>
              <w:r>
                <w:t>using the Met Office ranking</w:t>
              </w:r>
              <w:r w:rsidRPr="00462B86">
                <w:t>)</w:t>
              </w:r>
              <w:r>
                <w:t>.</w:t>
              </w:r>
              <w:r w:rsidRPr="00462B86">
                <w:t xml:space="preserve"> A </w:t>
              </w:r>
              <w:r w:rsidRPr="00462B86">
                <w:rPr>
                  <w:b/>
                  <w:bCs/>
                </w:rPr>
                <w:t xml:space="preserve">Space Weather </w:t>
              </w:r>
              <w:r>
                <w:rPr>
                  <w:b/>
                  <w:bCs/>
                </w:rPr>
                <w:t>Imminent</w:t>
              </w:r>
              <w:r w:rsidRPr="00462B86">
                <w:rPr>
                  <w:b/>
                  <w:bCs/>
                </w:rPr>
                <w:t xml:space="preserve"> Notification </w:t>
              </w:r>
              <w:r w:rsidRPr="00462B86">
                <w:t xml:space="preserve">is likely to be issued (by </w:t>
              </w:r>
              <w:r w:rsidRPr="00462B86">
                <w:rPr>
                  <w:b/>
                  <w:bCs/>
                </w:rPr>
                <w:t>The Company</w:t>
              </w:r>
              <w:r w:rsidRPr="00462B86">
                <w:t xml:space="preserve">) </w:t>
              </w:r>
              <w:r>
                <w:t>20</w:t>
              </w:r>
              <w:r w:rsidRPr="00462B86">
                <w:t xml:space="preserve"> to </w:t>
              </w:r>
              <w:r>
                <w:t>60</w:t>
              </w:r>
              <w:r w:rsidRPr="00462B86">
                <w:t xml:space="preserve"> minutes ahead of a space weather event being forecast to impact the </w:t>
              </w:r>
              <w:r w:rsidRPr="00462B86">
                <w:rPr>
                  <w:b/>
                  <w:bCs/>
                </w:rPr>
                <w:t>NETS</w:t>
              </w:r>
              <w:r w:rsidRPr="00462B86">
                <w:t>.</w:t>
              </w:r>
            </w:ins>
          </w:p>
        </w:tc>
      </w:tr>
      <w:tr w:rsidR="009A6021" w:rsidRPr="007E0B31" w14:paraId="75E6FB01" w14:textId="77777777" w:rsidTr="00540AC8">
        <w:trPr>
          <w:cantSplit/>
          <w:ins w:id="73" w:author="Graham Lear [NESO]" w:date="2025-08-15T17:11:00Z"/>
        </w:trPr>
        <w:tc>
          <w:tcPr>
            <w:tcW w:w="2884" w:type="dxa"/>
          </w:tcPr>
          <w:p w14:paraId="38E9C248" w14:textId="2477103E" w:rsidR="009A6021" w:rsidRPr="00090C5D" w:rsidRDefault="009A6021" w:rsidP="009A6021">
            <w:pPr>
              <w:pStyle w:val="Arial11Bold"/>
              <w:rPr>
                <w:ins w:id="74" w:author="Graham Lear [NESO]" w:date="2025-08-15T17:11:00Z" w16du:dateUtc="2025-08-15T16:11:00Z"/>
                <w:bCs/>
              </w:rPr>
            </w:pPr>
            <w:ins w:id="75" w:author="Graham Lear [NESO]" w:date="2025-09-05T14:01:00Z" w16du:dateUtc="2025-09-05T13:01:00Z">
              <w:r w:rsidRPr="008B75E4">
                <w:rPr>
                  <w:rFonts w:cs="Arial"/>
                  <w:bCs/>
                </w:rPr>
                <w:t>Space Weather Outcome Statement</w:t>
              </w:r>
            </w:ins>
          </w:p>
        </w:tc>
        <w:tc>
          <w:tcPr>
            <w:tcW w:w="6634" w:type="dxa"/>
          </w:tcPr>
          <w:p w14:paraId="7ACF185F" w14:textId="06B6EDB3" w:rsidR="009A6021" w:rsidRPr="00540AC8" w:rsidRDefault="009A6021" w:rsidP="009A6021">
            <w:pPr>
              <w:pStyle w:val="TableArial11"/>
              <w:ind w:left="15" w:hanging="15"/>
              <w:rPr>
                <w:ins w:id="76" w:author="Graham Lear [NESO]" w:date="2025-08-15T17:11:00Z" w16du:dateUtc="2025-08-15T16:11:00Z"/>
              </w:rPr>
            </w:pPr>
            <w:ins w:id="77" w:author="Graham Lear [NESO]" w:date="2025-09-05T14:01:00Z" w16du:dateUtc="2025-09-05T13:01:00Z">
              <w:r w:rsidRPr="005165D2">
                <w:t xml:space="preserve">A statement that is issued by the </w:t>
              </w:r>
              <w:r w:rsidRPr="005165D2">
                <w:rPr>
                  <w:b/>
                  <w:bCs/>
                </w:rPr>
                <w:t>User</w:t>
              </w:r>
              <w:r w:rsidRPr="005165D2">
                <w:t xml:space="preserve"> to </w:t>
              </w:r>
              <w:r w:rsidRPr="005165D2">
                <w:rPr>
                  <w:b/>
                  <w:bCs/>
                </w:rPr>
                <w:t>The Company</w:t>
              </w:r>
              <w:r w:rsidRPr="005165D2">
                <w:t xml:space="preserve"> where</w:t>
              </w:r>
              <w:r>
                <w:t>,</w:t>
              </w:r>
              <w:r w:rsidRPr="005165D2">
                <w:t xml:space="preserve"> following the issuing of a </w:t>
              </w:r>
              <w:r w:rsidRPr="005165D2">
                <w:rPr>
                  <w:b/>
                  <w:bCs/>
                </w:rPr>
                <w:t xml:space="preserve">Space Weather </w:t>
              </w:r>
              <w:r>
                <w:rPr>
                  <w:b/>
                  <w:bCs/>
                </w:rPr>
                <w:t>Experienced</w:t>
              </w:r>
              <w:r w:rsidRPr="005165D2">
                <w:rPr>
                  <w:b/>
                  <w:bCs/>
                </w:rPr>
                <w:t xml:space="preserve"> Notification</w:t>
              </w:r>
              <w:r>
                <w:t>,</w:t>
              </w:r>
              <w:r w:rsidRPr="005165D2">
                <w:t xml:space="preserve"> their </w:t>
              </w:r>
              <w:r>
                <w:rPr>
                  <w:b/>
                  <w:bCs/>
                </w:rPr>
                <w:t>Plant</w:t>
              </w:r>
              <w:r w:rsidRPr="005165D2">
                <w:t xml:space="preserve"> ha</w:t>
              </w:r>
              <w:r>
                <w:t>s</w:t>
              </w:r>
              <w:r w:rsidRPr="005165D2">
                <w:t xml:space="preserve"> seen or experienced impacts that they believe, at the time, are or maybe of a nature consistent with a space weather event.</w:t>
              </w:r>
            </w:ins>
          </w:p>
        </w:tc>
      </w:tr>
      <w:tr w:rsidR="009A6021" w:rsidRPr="007E0B31" w14:paraId="69B9E2A5" w14:textId="77777777" w:rsidTr="00540AC8">
        <w:trPr>
          <w:cantSplit/>
          <w:ins w:id="78" w:author="Graham Lear [NESO]" w:date="2025-08-15T17:11:00Z"/>
        </w:trPr>
        <w:tc>
          <w:tcPr>
            <w:tcW w:w="2884" w:type="dxa"/>
          </w:tcPr>
          <w:p w14:paraId="0BA20AD9" w14:textId="5706C50B" w:rsidR="009A6021" w:rsidRPr="00090C5D" w:rsidRDefault="009A6021" w:rsidP="009A6021">
            <w:pPr>
              <w:pStyle w:val="Arial11Bold"/>
              <w:rPr>
                <w:ins w:id="79" w:author="Graham Lear [NESO]" w:date="2025-08-15T17:11:00Z" w16du:dateUtc="2025-08-15T16:11:00Z"/>
                <w:bCs/>
              </w:rPr>
            </w:pPr>
            <w:ins w:id="80" w:author="Graham Lear [NESO]" w:date="2025-09-05T14:01:00Z" w16du:dateUtc="2025-09-05T13:01:00Z">
              <w:r w:rsidRPr="0DEE1E6E">
                <w:rPr>
                  <w:rFonts w:cs="Arial"/>
                </w:rPr>
                <w:t>Space Weather Output Usable</w:t>
              </w:r>
            </w:ins>
            <w:ins w:id="81" w:author="Graham Lear [NESO]" w:date="2025-09-05T16:40:00Z" w16du:dateUtc="2025-09-05T15:40:00Z">
              <w:r w:rsidR="00AD7313">
                <w:rPr>
                  <w:rFonts w:cs="Arial"/>
                </w:rPr>
                <w:t xml:space="preserve"> </w:t>
              </w:r>
            </w:ins>
            <w:ins w:id="82" w:author="Graham Lear [NESO]" w:date="2025-09-05T14:01:00Z" w16du:dateUtc="2025-09-05T13:01:00Z">
              <w:r w:rsidRPr="0DEE1E6E">
                <w:rPr>
                  <w:rFonts w:cs="Arial"/>
                </w:rPr>
                <w:t>Declaration</w:t>
              </w:r>
            </w:ins>
          </w:p>
        </w:tc>
        <w:tc>
          <w:tcPr>
            <w:tcW w:w="6634" w:type="dxa"/>
          </w:tcPr>
          <w:p w14:paraId="6286D583" w14:textId="79CB429F" w:rsidR="009A6021" w:rsidRPr="00540AC8" w:rsidRDefault="009A6021" w:rsidP="009A6021">
            <w:pPr>
              <w:pStyle w:val="TableArial11"/>
              <w:ind w:left="15" w:hanging="15"/>
              <w:rPr>
                <w:ins w:id="83" w:author="Graham Lear [NESO]" w:date="2025-08-15T17:11:00Z" w16du:dateUtc="2025-08-15T16:11:00Z"/>
              </w:rPr>
            </w:pPr>
            <w:ins w:id="84" w:author="Graham Lear [NESO]" w:date="2025-09-05T14:01:00Z" w16du:dateUtc="2025-09-05T13:01:00Z">
              <w:r>
                <w:t xml:space="preserve">A declaration of the </w:t>
              </w:r>
              <w:r w:rsidRPr="003A7CA3">
                <w:rPr>
                  <w:b/>
                  <w:bCs/>
                </w:rPr>
                <w:t>Output</w:t>
              </w:r>
              <w:r>
                <w:t xml:space="preserve"> </w:t>
              </w:r>
              <w:r w:rsidRPr="003A7CA3">
                <w:rPr>
                  <w:b/>
                  <w:bCs/>
                </w:rPr>
                <w:t>Usable</w:t>
              </w:r>
              <w:r>
                <w:t xml:space="preserve"> that would apply to a </w:t>
              </w:r>
              <w:r>
                <w:rPr>
                  <w:b/>
                </w:rPr>
                <w:t>Generator</w:t>
              </w:r>
              <w:r>
                <w:rPr>
                  <w:bCs/>
                </w:rPr>
                <w:t xml:space="preserve"> in respect of their </w:t>
              </w:r>
              <w:r w:rsidRPr="00122361">
                <w:rPr>
                  <w:b/>
                </w:rPr>
                <w:t xml:space="preserve">Generating Unit </w:t>
              </w:r>
              <w:r w:rsidRPr="00122361">
                <w:t xml:space="preserve">and/or </w:t>
              </w:r>
              <w:r w:rsidRPr="00A5603B">
                <w:rPr>
                  <w:b/>
                </w:rPr>
                <w:t xml:space="preserve">Power-Generating Module </w:t>
              </w:r>
              <w:r w:rsidRPr="00A5603B">
                <w:t>and/or</w:t>
              </w:r>
              <w:r w:rsidRPr="00C91DC1">
                <w:rPr>
                  <w:b/>
                </w:rPr>
                <w:t xml:space="preserve"> </w:t>
              </w:r>
              <w:r w:rsidRPr="00400182">
                <w:rPr>
                  <w:b/>
                  <w:bCs/>
                </w:rPr>
                <w:t>Power Park Module</w:t>
              </w:r>
              <w:r>
                <w:t>, or</w:t>
              </w:r>
              <w:r>
                <w:rPr>
                  <w:b/>
                </w:rPr>
                <w:t xml:space="preserve"> Interconnector </w:t>
              </w:r>
              <w:r w:rsidRPr="00BD0DF2">
                <w:rPr>
                  <w:b/>
                </w:rPr>
                <w:t>Owner</w:t>
              </w:r>
              <w:r>
                <w:rPr>
                  <w:bCs/>
                </w:rPr>
                <w:t xml:space="preserve"> in respect of their </w:t>
              </w:r>
              <w:r>
                <w:rPr>
                  <w:b/>
                </w:rPr>
                <w:t xml:space="preserve">External Interconnection </w:t>
              </w:r>
              <w:r w:rsidRPr="00BD0DF2">
                <w:rPr>
                  <w:b/>
                </w:rPr>
                <w:t>Circuits</w:t>
              </w:r>
              <w:r>
                <w:rPr>
                  <w:bCs/>
                </w:rPr>
                <w:t xml:space="preserve"> or </w:t>
              </w:r>
              <w:r>
                <w:rPr>
                  <w:b/>
                </w:rPr>
                <w:t>Restoration Contractor</w:t>
              </w:r>
              <w:r>
                <w:rPr>
                  <w:bCs/>
                </w:rPr>
                <w:t xml:space="preserve"> in respect of their </w:t>
              </w:r>
              <w:r w:rsidRPr="000911FF">
                <w:rPr>
                  <w:b/>
                </w:rPr>
                <w:t>Plant</w:t>
              </w:r>
              <w:r>
                <w:rPr>
                  <w:bCs/>
                </w:rPr>
                <w:t xml:space="preserve"> and </w:t>
              </w:r>
              <w:r w:rsidRPr="003A7CA3">
                <w:rPr>
                  <w:b/>
                </w:rPr>
                <w:t>Apparatus</w:t>
              </w:r>
              <w:r>
                <w:rPr>
                  <w:bCs/>
                </w:rPr>
                <w:t xml:space="preserve"> following the issue of a </w:t>
              </w:r>
              <w:r w:rsidRPr="003A7CA3">
                <w:rPr>
                  <w:b/>
                </w:rPr>
                <w:t>Space Weather Imminent Notification</w:t>
              </w:r>
              <w:r>
                <w:rPr>
                  <w:b/>
                </w:rPr>
                <w:t xml:space="preserve"> </w:t>
              </w:r>
              <w:r>
                <w:rPr>
                  <w:bCs/>
                </w:rPr>
                <w:t xml:space="preserve"> until </w:t>
              </w:r>
              <w:r>
                <w:t>such time</w:t>
              </w:r>
              <w:r w:rsidRPr="005165D2">
                <w:t xml:space="preserve"> </w:t>
              </w:r>
              <w:r>
                <w:t xml:space="preserve">as specified by the </w:t>
              </w:r>
              <w:r w:rsidRPr="3C5F9C9E">
                <w:rPr>
                  <w:b/>
                  <w:bCs/>
                </w:rPr>
                <w:t>Generator</w:t>
              </w:r>
              <w:r w:rsidRPr="004C0AF8">
                <w:t xml:space="preserve">, </w:t>
              </w:r>
              <w:r w:rsidRPr="3C5F9C9E">
                <w:rPr>
                  <w:b/>
                  <w:bCs/>
                </w:rPr>
                <w:t>Interconnector</w:t>
              </w:r>
              <w:r>
                <w:rPr>
                  <w:b/>
                  <w:bCs/>
                </w:rPr>
                <w:t xml:space="preserve"> Owner</w:t>
              </w:r>
              <w:r w:rsidRPr="3C5F9C9E">
                <w:rPr>
                  <w:b/>
                  <w:bCs/>
                </w:rPr>
                <w:t xml:space="preserve"> </w:t>
              </w:r>
              <w:r>
                <w:t>or</w:t>
              </w:r>
              <w:r w:rsidRPr="3C5F9C9E">
                <w:rPr>
                  <w:b/>
                  <w:bCs/>
                </w:rPr>
                <w:t xml:space="preserve"> Restoration Contractor</w:t>
              </w:r>
              <w:r>
                <w:t xml:space="preserve"> </w:t>
              </w:r>
              <w:r w:rsidRPr="005165D2">
                <w:t xml:space="preserve">after </w:t>
              </w:r>
              <w:r>
                <w:t xml:space="preserve">either </w:t>
              </w:r>
              <w:r w:rsidRPr="005165D2">
                <w:t xml:space="preserve">a </w:t>
              </w:r>
              <w:r w:rsidRPr="005165D2">
                <w:rPr>
                  <w:b/>
                  <w:bCs/>
                </w:rPr>
                <w:t xml:space="preserve">Space Weather </w:t>
              </w:r>
              <w:r w:rsidRPr="004C0AF8">
                <w:rPr>
                  <w:b/>
                  <w:bCs/>
                </w:rPr>
                <w:t>Cessation</w:t>
              </w:r>
              <w:r w:rsidRPr="005165D2">
                <w:rPr>
                  <w:b/>
                  <w:bCs/>
                </w:rPr>
                <w:t xml:space="preserve"> Notification</w:t>
              </w:r>
              <w:r w:rsidRPr="005165D2">
                <w:t xml:space="preserve"> </w:t>
              </w:r>
              <w:r>
                <w:t xml:space="preserve">or a </w:t>
              </w:r>
              <w:r w:rsidRPr="3C5F9C9E">
                <w:rPr>
                  <w:b/>
                  <w:bCs/>
                </w:rPr>
                <w:t>Space Weather C</w:t>
              </w:r>
              <w:r>
                <w:rPr>
                  <w:b/>
                  <w:bCs/>
                </w:rPr>
                <w:t>ancellation</w:t>
              </w:r>
              <w:r w:rsidRPr="3C5F9C9E">
                <w:rPr>
                  <w:b/>
                  <w:bCs/>
                </w:rPr>
                <w:t xml:space="preserve"> Notification </w:t>
              </w:r>
              <w:r w:rsidRPr="005165D2">
                <w:t xml:space="preserve">being issued by </w:t>
              </w:r>
              <w:r w:rsidRPr="005165D2">
                <w:rPr>
                  <w:b/>
                  <w:bCs/>
                </w:rPr>
                <w:t>The Company</w:t>
              </w:r>
              <w:r>
                <w:t>.</w:t>
              </w:r>
            </w:ins>
          </w:p>
        </w:tc>
      </w:tr>
      <w:tr w:rsidR="009A6021" w:rsidRPr="007E0B31" w14:paraId="7267406B" w14:textId="77777777" w:rsidTr="00540AC8">
        <w:trPr>
          <w:cantSplit/>
          <w:ins w:id="85" w:author="Graham Lear [NESO]" w:date="2025-08-15T17:11:00Z"/>
        </w:trPr>
        <w:tc>
          <w:tcPr>
            <w:tcW w:w="2884" w:type="dxa"/>
          </w:tcPr>
          <w:p w14:paraId="60943872" w14:textId="78DC184C" w:rsidR="009A6021" w:rsidRPr="00090C5D" w:rsidRDefault="009A6021" w:rsidP="009A6021">
            <w:pPr>
              <w:pStyle w:val="Arial11Bold"/>
              <w:rPr>
                <w:ins w:id="86" w:author="Graham Lear [NESO]" w:date="2025-08-15T17:11:00Z" w16du:dateUtc="2025-08-15T16:11:00Z"/>
                <w:bCs/>
              </w:rPr>
            </w:pPr>
            <w:ins w:id="87" w:author="Graham Lear [NESO]" w:date="2025-09-05T14:01:00Z" w16du:dateUtc="2025-09-05T13:01:00Z">
              <w:r w:rsidRPr="00090C5D">
                <w:rPr>
                  <w:bCs/>
                </w:rPr>
                <w:t>Space Weather Prepare Notification</w:t>
              </w:r>
            </w:ins>
          </w:p>
        </w:tc>
        <w:tc>
          <w:tcPr>
            <w:tcW w:w="6634" w:type="dxa"/>
          </w:tcPr>
          <w:p w14:paraId="3146563D" w14:textId="2E9D1179" w:rsidR="009A6021" w:rsidRPr="00540AC8" w:rsidRDefault="009A6021" w:rsidP="009A6021">
            <w:pPr>
              <w:pStyle w:val="TableArial11"/>
              <w:ind w:left="15" w:hanging="15"/>
              <w:rPr>
                <w:ins w:id="88" w:author="Graham Lear [NESO]" w:date="2025-08-15T17:11:00Z" w16du:dateUtc="2025-08-15T16:11:00Z"/>
              </w:rPr>
            </w:pPr>
            <w:ins w:id="89" w:author="Graham Lear [NESO]" w:date="2025-09-05T14:01:00Z" w16du:dateUtc="2025-09-05T13:01:00Z">
              <w:r w:rsidRPr="00462B86">
                <w:t xml:space="preserve">A notification issued by </w:t>
              </w:r>
              <w:r w:rsidRPr="00462B86">
                <w:rPr>
                  <w:b/>
                  <w:bCs/>
                </w:rPr>
                <w:t>The Company</w:t>
              </w:r>
              <w:r w:rsidRPr="00462B86">
                <w:t xml:space="preserve"> following Met Office</w:t>
              </w:r>
              <w:r>
                <w:t xml:space="preserve"> guidance</w:t>
              </w:r>
              <w:r w:rsidRPr="00462B86">
                <w:t xml:space="preserve"> of space weather related activity that is of a nature and anticipated level </w:t>
              </w:r>
              <w:r>
                <w:t xml:space="preserve">of G5 </w:t>
              </w:r>
              <w:r w:rsidRPr="00462B86">
                <w:t>(</w:t>
              </w:r>
              <w:r>
                <w:t>using the Met Office ranking</w:t>
              </w:r>
              <w:r w:rsidRPr="00462B86">
                <w:t xml:space="preserve">).  A </w:t>
              </w:r>
              <w:r w:rsidRPr="00462B86">
                <w:rPr>
                  <w:b/>
                  <w:bCs/>
                </w:rPr>
                <w:t xml:space="preserve">Space Weather Prepare Notification </w:t>
              </w:r>
              <w:r w:rsidRPr="00462B86">
                <w:t xml:space="preserve">is likely to be issued </w:t>
              </w:r>
              <w:r>
                <w:t>12</w:t>
              </w:r>
              <w:r w:rsidRPr="00462B86">
                <w:t xml:space="preserve"> to </w:t>
              </w:r>
              <w:r>
                <w:t>36</w:t>
              </w:r>
              <w:r w:rsidRPr="00462B86">
                <w:t xml:space="preserve"> hours ahead of a space weather event being forecast to impact the </w:t>
              </w:r>
              <w:r w:rsidRPr="00462B86">
                <w:rPr>
                  <w:b/>
                  <w:bCs/>
                </w:rPr>
                <w:t>NETS</w:t>
              </w:r>
              <w:r w:rsidRPr="00462B86">
                <w:t>.</w:t>
              </w:r>
            </w:ins>
          </w:p>
        </w:tc>
      </w:tr>
      <w:tr w:rsidR="009A6021" w:rsidRPr="007E0B31" w14:paraId="7573FBB9" w14:textId="77777777" w:rsidTr="0DEE1E6E">
        <w:trPr>
          <w:cantSplit/>
        </w:trPr>
        <w:tc>
          <w:tcPr>
            <w:tcW w:w="2884" w:type="dxa"/>
          </w:tcPr>
          <w:p w14:paraId="762A4B06" w14:textId="5DB3B8C0" w:rsidR="009A6021" w:rsidRPr="007E0B31" w:rsidRDefault="009A6021" w:rsidP="009A6021">
            <w:pPr>
              <w:pStyle w:val="Arial11Bold"/>
              <w:rPr>
                <w:rFonts w:cs="Arial"/>
              </w:rPr>
            </w:pPr>
            <w:r w:rsidRPr="007E0B31">
              <w:rPr>
                <w:rFonts w:cs="Arial"/>
              </w:rPr>
              <w:t>Speeder Motor Setting Range</w:t>
            </w:r>
          </w:p>
        </w:tc>
        <w:tc>
          <w:tcPr>
            <w:tcW w:w="6634" w:type="dxa"/>
          </w:tcPr>
          <w:p w14:paraId="4F8D293D" w14:textId="77777777" w:rsidR="009A6021" w:rsidRPr="007E0B31" w:rsidRDefault="009A6021" w:rsidP="009A6021">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9A6021" w:rsidRPr="007E0B31" w14:paraId="04280D98" w14:textId="77777777" w:rsidTr="0DEE1E6E">
        <w:trPr>
          <w:cantSplit/>
        </w:trPr>
        <w:tc>
          <w:tcPr>
            <w:tcW w:w="2884" w:type="dxa"/>
          </w:tcPr>
          <w:p w14:paraId="7D8CDDFE" w14:textId="77777777" w:rsidR="009A6021" w:rsidRPr="007E0B31" w:rsidRDefault="009A6021" w:rsidP="009A6021">
            <w:pPr>
              <w:pStyle w:val="Arial11Bold"/>
              <w:rPr>
                <w:rFonts w:cs="Arial"/>
              </w:rPr>
            </w:pPr>
            <w:r w:rsidRPr="007E0B31">
              <w:rPr>
                <w:rFonts w:cs="Arial"/>
              </w:rPr>
              <w:t>SPT</w:t>
            </w:r>
          </w:p>
        </w:tc>
        <w:tc>
          <w:tcPr>
            <w:tcW w:w="6634" w:type="dxa"/>
          </w:tcPr>
          <w:p w14:paraId="202D47CC" w14:textId="77777777" w:rsidR="009A6021" w:rsidRPr="007E0B31" w:rsidRDefault="009A6021" w:rsidP="009A6021">
            <w:pPr>
              <w:pStyle w:val="TableArial11"/>
              <w:rPr>
                <w:rFonts w:cs="Arial"/>
              </w:rPr>
            </w:pPr>
            <w:r w:rsidRPr="007E0B31">
              <w:rPr>
                <w:rFonts w:cs="Arial"/>
              </w:rPr>
              <w:t>SP Transmission Limited</w:t>
            </w:r>
            <w:r>
              <w:rPr>
                <w:rFonts w:cs="Arial"/>
              </w:rPr>
              <w:t xml:space="preserve"> plc</w:t>
            </w:r>
          </w:p>
        </w:tc>
      </w:tr>
      <w:tr w:rsidR="009A6021" w:rsidRPr="007E0B31" w14:paraId="2DA67376" w14:textId="77777777" w:rsidTr="0DEE1E6E">
        <w:trPr>
          <w:cantSplit/>
        </w:trPr>
        <w:tc>
          <w:tcPr>
            <w:tcW w:w="2884" w:type="dxa"/>
          </w:tcPr>
          <w:p w14:paraId="22F630E2" w14:textId="084D3F3B" w:rsidR="009A6021" w:rsidRPr="004F1DF0" w:rsidRDefault="009A6021" w:rsidP="009A6021">
            <w:pPr>
              <w:rPr>
                <w:b/>
              </w:rPr>
            </w:pPr>
            <w:r w:rsidRPr="004F1DF0">
              <w:rPr>
                <w:rFonts w:cs="Arial"/>
                <w:b/>
              </w:rPr>
              <w:t>Standard Contract Terms</w:t>
            </w:r>
          </w:p>
        </w:tc>
        <w:tc>
          <w:tcPr>
            <w:tcW w:w="6634" w:type="dxa"/>
          </w:tcPr>
          <w:p w14:paraId="5D840AFD" w14:textId="4E3A5439" w:rsidR="009A6021" w:rsidRPr="00DD7E1A" w:rsidRDefault="009A6021" w:rsidP="009A6021">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9A6021" w:rsidRPr="007E0B31" w14:paraId="67A0366B" w14:textId="77777777" w:rsidTr="0DEE1E6E">
        <w:trPr>
          <w:cantSplit/>
        </w:trPr>
        <w:tc>
          <w:tcPr>
            <w:tcW w:w="2884" w:type="dxa"/>
          </w:tcPr>
          <w:p w14:paraId="0F9E2157" w14:textId="5498E044" w:rsidR="009A6021" w:rsidRDefault="009A6021" w:rsidP="009A6021">
            <w:pPr>
              <w:pStyle w:val="Arial11Bold"/>
              <w:rPr>
                <w:rFonts w:cs="Arial"/>
              </w:rPr>
            </w:pPr>
            <w:r w:rsidRPr="007E0B31">
              <w:rPr>
                <w:rFonts w:cs="Arial"/>
              </w:rPr>
              <w:t>Standard Modifications</w:t>
            </w:r>
          </w:p>
          <w:p w14:paraId="07E084EC" w14:textId="7E4794BD" w:rsidR="009A6021" w:rsidRPr="00FB43E1" w:rsidRDefault="009A6021" w:rsidP="009A6021"/>
        </w:tc>
        <w:tc>
          <w:tcPr>
            <w:tcW w:w="6634" w:type="dxa"/>
          </w:tcPr>
          <w:p w14:paraId="46989946" w14:textId="77777777" w:rsidR="009A6021" w:rsidRPr="005C20E3" w:rsidRDefault="009A6021" w:rsidP="009A6021">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9A6021" w:rsidRPr="007E0B31" w:rsidRDefault="009A6021" w:rsidP="009A6021">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9A6021" w:rsidRPr="007E0B31" w14:paraId="0BE680B8" w14:textId="77777777" w:rsidTr="0DEE1E6E">
        <w:trPr>
          <w:cantSplit/>
        </w:trPr>
        <w:tc>
          <w:tcPr>
            <w:tcW w:w="2884" w:type="dxa"/>
          </w:tcPr>
          <w:p w14:paraId="08548C67" w14:textId="77777777" w:rsidR="009A6021" w:rsidRPr="007E0B31" w:rsidRDefault="009A6021" w:rsidP="009A6021">
            <w:pPr>
              <w:pStyle w:val="Arial11Bold"/>
              <w:rPr>
                <w:rFonts w:cs="Arial"/>
              </w:rPr>
            </w:pPr>
            <w:r w:rsidRPr="007E0B31">
              <w:rPr>
                <w:rFonts w:cs="Arial"/>
              </w:rPr>
              <w:t>Standard Planning Data</w:t>
            </w:r>
          </w:p>
        </w:tc>
        <w:tc>
          <w:tcPr>
            <w:tcW w:w="6634" w:type="dxa"/>
          </w:tcPr>
          <w:p w14:paraId="2E9B039E" w14:textId="4F20BEE7" w:rsidR="009A6021" w:rsidRPr="007E0B31" w:rsidRDefault="009A6021" w:rsidP="009A6021">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9A6021" w:rsidRPr="007E0B31" w14:paraId="50C48905" w14:textId="77777777" w:rsidTr="0DEE1E6E">
        <w:trPr>
          <w:cantSplit/>
        </w:trPr>
        <w:tc>
          <w:tcPr>
            <w:tcW w:w="2884" w:type="dxa"/>
          </w:tcPr>
          <w:p w14:paraId="2AB06ACF" w14:textId="35A4C384" w:rsidR="009A6021" w:rsidRPr="007E0B31" w:rsidRDefault="009A6021" w:rsidP="009A6021">
            <w:pPr>
              <w:pStyle w:val="Arial11Bold"/>
              <w:rPr>
                <w:rFonts w:cs="Arial"/>
              </w:rPr>
            </w:pPr>
            <w:r>
              <w:rPr>
                <w:rFonts w:cs="Arial"/>
              </w:rPr>
              <w:lastRenderedPageBreak/>
              <w:t>Standard Product</w:t>
            </w:r>
          </w:p>
        </w:tc>
        <w:tc>
          <w:tcPr>
            <w:tcW w:w="6634" w:type="dxa"/>
          </w:tcPr>
          <w:p w14:paraId="4CFE3F05" w14:textId="3648906A" w:rsidR="009A6021" w:rsidRPr="007E0B31" w:rsidRDefault="009A6021" w:rsidP="009A6021">
            <w:pPr>
              <w:pStyle w:val="TableArial11"/>
              <w:rPr>
                <w:rFonts w:cs="Arial"/>
              </w:rPr>
            </w:pPr>
            <w:r>
              <w:rPr>
                <w:rFonts w:cs="Arial"/>
              </w:rPr>
              <w:t>Means a harmonised balancing product defined by all EU TSOs for the exchange of balance services.</w:t>
            </w:r>
          </w:p>
        </w:tc>
      </w:tr>
      <w:tr w:rsidR="009A6021" w:rsidRPr="007E0B31" w14:paraId="4044E3F1" w14:textId="77777777" w:rsidTr="0DEE1E6E">
        <w:trPr>
          <w:cantSplit/>
        </w:trPr>
        <w:tc>
          <w:tcPr>
            <w:tcW w:w="2884" w:type="dxa"/>
          </w:tcPr>
          <w:p w14:paraId="1595BA77" w14:textId="0A36263B" w:rsidR="009A6021" w:rsidRPr="007E0B31" w:rsidRDefault="009A6021" w:rsidP="009A6021">
            <w:pPr>
              <w:pStyle w:val="Arial11Bold"/>
              <w:rPr>
                <w:rFonts w:cs="Arial"/>
              </w:rPr>
            </w:pPr>
            <w:r>
              <w:rPr>
                <w:rFonts w:cs="Arial"/>
              </w:rPr>
              <w:t>Specific Product</w:t>
            </w:r>
          </w:p>
        </w:tc>
        <w:tc>
          <w:tcPr>
            <w:tcW w:w="6634" w:type="dxa"/>
          </w:tcPr>
          <w:p w14:paraId="2C1F1A68" w14:textId="18D90CF3" w:rsidR="009A6021" w:rsidRPr="007E0B31" w:rsidRDefault="009A6021" w:rsidP="009A6021">
            <w:pPr>
              <w:pStyle w:val="TableArial11"/>
              <w:rPr>
                <w:rFonts w:cs="Arial"/>
              </w:rPr>
            </w:pPr>
            <w:r>
              <w:rPr>
                <w:rFonts w:cs="Arial"/>
              </w:rPr>
              <w:t>Means in the context of Balancing Services a product that is not a standard product.</w:t>
            </w:r>
          </w:p>
        </w:tc>
      </w:tr>
      <w:tr w:rsidR="009A6021" w:rsidRPr="007E0B31" w14:paraId="72218AE6" w14:textId="77777777" w:rsidTr="0DEE1E6E">
        <w:trPr>
          <w:cantSplit/>
        </w:trPr>
        <w:tc>
          <w:tcPr>
            <w:tcW w:w="2884" w:type="dxa"/>
          </w:tcPr>
          <w:p w14:paraId="24E4CECA" w14:textId="77777777" w:rsidR="009A6021" w:rsidRPr="007E0B31" w:rsidRDefault="009A6021" w:rsidP="009A6021">
            <w:pPr>
              <w:pStyle w:val="Arial11Bold"/>
              <w:rPr>
                <w:rFonts w:cs="Arial"/>
              </w:rPr>
            </w:pPr>
            <w:r w:rsidRPr="007E0B31">
              <w:rPr>
                <w:rFonts w:cs="Arial"/>
              </w:rPr>
              <w:t>Start Time</w:t>
            </w:r>
          </w:p>
        </w:tc>
        <w:tc>
          <w:tcPr>
            <w:tcW w:w="6634" w:type="dxa"/>
          </w:tcPr>
          <w:p w14:paraId="78DDDAD8" w14:textId="508DFE7C" w:rsidR="009A6021" w:rsidRPr="007E0B31" w:rsidRDefault="009A6021" w:rsidP="009A6021">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9A6021" w:rsidRPr="007E0B31" w14:paraId="763B02FF" w14:textId="77777777" w:rsidTr="0DEE1E6E">
        <w:trPr>
          <w:cantSplit/>
        </w:trPr>
        <w:tc>
          <w:tcPr>
            <w:tcW w:w="2884" w:type="dxa"/>
          </w:tcPr>
          <w:p w14:paraId="0BDA9245" w14:textId="77777777" w:rsidR="009A6021" w:rsidRPr="007E0B31" w:rsidRDefault="009A6021" w:rsidP="009A6021">
            <w:pPr>
              <w:pStyle w:val="Arial11Bold"/>
              <w:rPr>
                <w:rFonts w:cs="Arial"/>
              </w:rPr>
            </w:pPr>
            <w:r w:rsidRPr="007E0B31">
              <w:rPr>
                <w:rFonts w:cs="Arial"/>
              </w:rPr>
              <w:t>Start-Up</w:t>
            </w:r>
          </w:p>
        </w:tc>
        <w:tc>
          <w:tcPr>
            <w:tcW w:w="6634" w:type="dxa"/>
          </w:tcPr>
          <w:p w14:paraId="4FEE3525" w14:textId="0B945479" w:rsidR="009A6021" w:rsidRPr="000B675D" w:rsidRDefault="009A6021" w:rsidP="009A6021">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9A6021" w:rsidRPr="00020048" w:rsidRDefault="009A6021" w:rsidP="009A6021">
            <w:pPr>
              <w:pStyle w:val="Default"/>
              <w:jc w:val="both"/>
              <w:rPr>
                <w:sz w:val="20"/>
                <w:szCs w:val="20"/>
              </w:rPr>
            </w:pPr>
          </w:p>
          <w:p w14:paraId="5B2A0628" w14:textId="4DE42AEA" w:rsidR="009A6021" w:rsidRPr="00020048" w:rsidRDefault="009A6021" w:rsidP="009A6021">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9A6021" w:rsidRPr="007E0B31" w14:paraId="62345A33" w14:textId="77777777" w:rsidTr="0DEE1E6E">
        <w:trPr>
          <w:cantSplit/>
        </w:trPr>
        <w:tc>
          <w:tcPr>
            <w:tcW w:w="2884" w:type="dxa"/>
          </w:tcPr>
          <w:p w14:paraId="50EEE201" w14:textId="77777777" w:rsidR="009A6021" w:rsidRPr="007E0B31" w:rsidRDefault="009A6021" w:rsidP="009A6021">
            <w:pPr>
              <w:pStyle w:val="Arial11Bold"/>
              <w:rPr>
                <w:rFonts w:cs="Arial"/>
              </w:rPr>
            </w:pPr>
            <w:r w:rsidRPr="007E0B31">
              <w:rPr>
                <w:rFonts w:cs="Arial"/>
              </w:rPr>
              <w:t>Statement of Readiness</w:t>
            </w:r>
          </w:p>
        </w:tc>
        <w:tc>
          <w:tcPr>
            <w:tcW w:w="6634" w:type="dxa"/>
          </w:tcPr>
          <w:p w14:paraId="77611375"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9A6021" w:rsidRPr="007E0B31" w14:paraId="1419E7F2" w14:textId="77777777" w:rsidTr="0DEE1E6E">
        <w:trPr>
          <w:cantSplit/>
        </w:trPr>
        <w:tc>
          <w:tcPr>
            <w:tcW w:w="2884" w:type="dxa"/>
          </w:tcPr>
          <w:p w14:paraId="0D75498C" w14:textId="77777777" w:rsidR="009A6021" w:rsidRPr="007E0B31" w:rsidRDefault="009A6021" w:rsidP="009A6021">
            <w:pPr>
              <w:pStyle w:val="Arial11Bold"/>
              <w:rPr>
                <w:rFonts w:cs="Arial"/>
              </w:rPr>
            </w:pPr>
            <w:r w:rsidRPr="007E0B31">
              <w:rPr>
                <w:rFonts w:cs="Arial"/>
              </w:rPr>
              <w:t>Station Board</w:t>
            </w:r>
          </w:p>
        </w:tc>
        <w:tc>
          <w:tcPr>
            <w:tcW w:w="6634" w:type="dxa"/>
          </w:tcPr>
          <w:p w14:paraId="67932C5D"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9A6021" w:rsidRPr="007E0B31" w14:paraId="600D28C8" w14:textId="77777777" w:rsidTr="0DEE1E6E">
        <w:trPr>
          <w:cantSplit/>
        </w:trPr>
        <w:tc>
          <w:tcPr>
            <w:tcW w:w="2884" w:type="dxa"/>
          </w:tcPr>
          <w:p w14:paraId="40E3E191" w14:textId="77777777" w:rsidR="009A6021" w:rsidRPr="007E0B31" w:rsidRDefault="009A6021" w:rsidP="009A6021">
            <w:pPr>
              <w:pStyle w:val="Arial11Bold"/>
              <w:rPr>
                <w:rFonts w:cs="Arial"/>
              </w:rPr>
            </w:pPr>
            <w:r w:rsidRPr="007E0B31">
              <w:rPr>
                <w:rFonts w:cs="Arial"/>
              </w:rPr>
              <w:t>Station Transformer</w:t>
            </w:r>
          </w:p>
        </w:tc>
        <w:tc>
          <w:tcPr>
            <w:tcW w:w="6634" w:type="dxa"/>
          </w:tcPr>
          <w:p w14:paraId="0151496D" w14:textId="77777777" w:rsidR="009A6021" w:rsidRPr="007E0B31" w:rsidRDefault="009A6021" w:rsidP="009A6021">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9A6021" w:rsidRPr="007E0B31" w14:paraId="7EF10FB5" w14:textId="77777777" w:rsidTr="0DEE1E6E">
        <w:trPr>
          <w:cantSplit/>
        </w:trPr>
        <w:tc>
          <w:tcPr>
            <w:tcW w:w="2884" w:type="dxa"/>
          </w:tcPr>
          <w:p w14:paraId="73E257B8" w14:textId="77777777" w:rsidR="009A6021" w:rsidRPr="007E0B31" w:rsidRDefault="009A6021" w:rsidP="009A6021">
            <w:pPr>
              <w:pStyle w:val="Arial11Bold"/>
              <w:rPr>
                <w:rFonts w:cs="Arial"/>
              </w:rPr>
            </w:pPr>
            <w:r w:rsidRPr="007E0B31">
              <w:rPr>
                <w:rFonts w:cs="Arial"/>
              </w:rPr>
              <w:t>STC Committee</w:t>
            </w:r>
          </w:p>
        </w:tc>
        <w:tc>
          <w:tcPr>
            <w:tcW w:w="6634" w:type="dxa"/>
          </w:tcPr>
          <w:p w14:paraId="4D4C3098" w14:textId="77777777" w:rsidR="009A6021" w:rsidRPr="007E0B31" w:rsidRDefault="009A6021" w:rsidP="009A6021">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9A6021" w:rsidRPr="007E0B31" w14:paraId="2E35A53F" w14:textId="77777777" w:rsidTr="0DEE1E6E">
        <w:trPr>
          <w:cantSplit/>
        </w:trPr>
        <w:tc>
          <w:tcPr>
            <w:tcW w:w="2884" w:type="dxa"/>
          </w:tcPr>
          <w:p w14:paraId="00F48074" w14:textId="77777777" w:rsidR="009A6021" w:rsidRPr="007E0B31" w:rsidRDefault="009A6021" w:rsidP="009A6021">
            <w:pPr>
              <w:pStyle w:val="Arial11Bold"/>
              <w:rPr>
                <w:rFonts w:cs="Arial"/>
              </w:rPr>
            </w:pPr>
            <w:r w:rsidRPr="007E0B31">
              <w:rPr>
                <w:rFonts w:cs="Arial"/>
              </w:rPr>
              <w:t>Steam Unit</w:t>
            </w:r>
          </w:p>
        </w:tc>
        <w:tc>
          <w:tcPr>
            <w:tcW w:w="6634" w:type="dxa"/>
          </w:tcPr>
          <w:p w14:paraId="3EF0929F" w14:textId="77777777" w:rsidR="009A6021" w:rsidRPr="007E0B31" w:rsidRDefault="009A6021" w:rsidP="009A6021">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9A6021" w:rsidRPr="007E0B31" w14:paraId="79BC204A" w14:textId="77777777" w:rsidTr="0DEE1E6E">
        <w:trPr>
          <w:cantSplit/>
        </w:trPr>
        <w:tc>
          <w:tcPr>
            <w:tcW w:w="2884" w:type="dxa"/>
          </w:tcPr>
          <w:p w14:paraId="6442283E" w14:textId="77777777" w:rsidR="009A6021" w:rsidRPr="007E0B31" w:rsidRDefault="009A6021" w:rsidP="009A6021">
            <w:pPr>
              <w:pStyle w:val="Arial11Bold"/>
              <w:rPr>
                <w:rFonts w:cs="Arial"/>
              </w:rPr>
            </w:pPr>
            <w:r>
              <w:t>Storage User</w:t>
            </w:r>
          </w:p>
        </w:tc>
        <w:tc>
          <w:tcPr>
            <w:tcW w:w="6634" w:type="dxa"/>
          </w:tcPr>
          <w:p w14:paraId="590EC982" w14:textId="77777777" w:rsidR="009A6021" w:rsidRDefault="009A6021" w:rsidP="009A6021">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9A6021" w:rsidRDefault="009A6021" w:rsidP="009A6021">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9A6021" w:rsidRPr="007E0B31" w:rsidRDefault="009A6021" w:rsidP="009A6021">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9A6021" w:rsidRPr="007E0B31" w14:paraId="00A4A935" w14:textId="77777777" w:rsidTr="0DEE1E6E">
        <w:trPr>
          <w:cantSplit/>
        </w:trPr>
        <w:tc>
          <w:tcPr>
            <w:tcW w:w="2884" w:type="dxa"/>
          </w:tcPr>
          <w:p w14:paraId="5B112BC4" w14:textId="77777777" w:rsidR="009A6021" w:rsidRPr="007E0B31" w:rsidRDefault="009A6021" w:rsidP="009A6021">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9A6021" w:rsidRPr="007E0B31" w:rsidRDefault="009A6021" w:rsidP="009A6021">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9A6021" w:rsidRPr="007E0B31" w14:paraId="69833897" w14:textId="77777777" w:rsidTr="0DEE1E6E">
        <w:trPr>
          <w:cantSplit/>
        </w:trPr>
        <w:tc>
          <w:tcPr>
            <w:tcW w:w="2884" w:type="dxa"/>
          </w:tcPr>
          <w:p w14:paraId="47FBFB0B" w14:textId="77777777" w:rsidR="009A6021" w:rsidRPr="007E0B31" w:rsidRDefault="009A6021" w:rsidP="009A6021">
            <w:pPr>
              <w:pStyle w:val="Arial11Bold"/>
              <w:rPr>
                <w:rFonts w:cs="Arial"/>
              </w:rPr>
            </w:pPr>
            <w:r w:rsidRPr="007E0B31">
              <w:rPr>
                <w:rFonts w:cs="Arial"/>
              </w:rPr>
              <w:t>Substantial Modification</w:t>
            </w:r>
          </w:p>
        </w:tc>
        <w:tc>
          <w:tcPr>
            <w:tcW w:w="6634" w:type="dxa"/>
          </w:tcPr>
          <w:p w14:paraId="28DAB5F5" w14:textId="1B8D727B" w:rsidR="009A6021" w:rsidRPr="007E0B31" w:rsidRDefault="009A6021" w:rsidP="009A6021">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9A6021" w:rsidRPr="007E0B31" w14:paraId="3B41007D" w14:textId="77777777" w:rsidTr="0DEE1E6E">
        <w:trPr>
          <w:cantSplit/>
        </w:trPr>
        <w:tc>
          <w:tcPr>
            <w:tcW w:w="2884" w:type="dxa"/>
          </w:tcPr>
          <w:p w14:paraId="6A1EE8B9" w14:textId="77777777" w:rsidR="009A6021" w:rsidRPr="007E0B31" w:rsidRDefault="009A6021" w:rsidP="009A6021">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9A6021" w:rsidRPr="007E0B31" w:rsidRDefault="009A6021" w:rsidP="009A6021">
            <w:pPr>
              <w:pStyle w:val="TableArial11"/>
              <w:rPr>
                <w:rFonts w:cs="Arial"/>
              </w:rPr>
            </w:pPr>
            <w:r w:rsidRPr="007E0B31">
              <w:rPr>
                <w:rFonts w:cs="Arial"/>
              </w:rPr>
              <w:t>Any voltage greater than 200kV.</w:t>
            </w:r>
          </w:p>
        </w:tc>
      </w:tr>
      <w:tr w:rsidR="009A6021" w:rsidRPr="007E0B31" w14:paraId="207CFB67" w14:textId="77777777" w:rsidTr="0DEE1E6E">
        <w:trPr>
          <w:cantSplit/>
        </w:trPr>
        <w:tc>
          <w:tcPr>
            <w:tcW w:w="2884" w:type="dxa"/>
          </w:tcPr>
          <w:p w14:paraId="47BC84B1" w14:textId="77777777" w:rsidR="009A6021" w:rsidRPr="007E0B31" w:rsidRDefault="009A6021" w:rsidP="009A6021">
            <w:pPr>
              <w:pStyle w:val="Arial11Bold"/>
              <w:rPr>
                <w:rFonts w:cs="Arial"/>
              </w:rPr>
            </w:pPr>
            <w:r w:rsidRPr="007E0B31">
              <w:rPr>
                <w:rFonts w:cs="Arial"/>
              </w:rPr>
              <w:lastRenderedPageBreak/>
              <w:t>Supplier</w:t>
            </w:r>
          </w:p>
        </w:tc>
        <w:tc>
          <w:tcPr>
            <w:tcW w:w="6634" w:type="dxa"/>
          </w:tcPr>
          <w:p w14:paraId="263B4681"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9A6021" w:rsidRPr="00EE567A" w:rsidRDefault="009A6021" w:rsidP="009A6021">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9A6021" w:rsidRPr="007E0B31" w14:paraId="17F58A80" w14:textId="77777777" w:rsidTr="0DEE1E6E">
        <w:trPr>
          <w:cantSplit/>
        </w:trPr>
        <w:tc>
          <w:tcPr>
            <w:tcW w:w="2884" w:type="dxa"/>
          </w:tcPr>
          <w:p w14:paraId="75C55EEE" w14:textId="77777777" w:rsidR="009A6021" w:rsidRPr="007E0B31" w:rsidRDefault="009A6021" w:rsidP="009A6021">
            <w:pPr>
              <w:pStyle w:val="Arial11Bold"/>
              <w:rPr>
                <w:rFonts w:cs="Arial"/>
              </w:rPr>
            </w:pPr>
            <w:r w:rsidRPr="007E0B31">
              <w:rPr>
                <w:rFonts w:cs="Arial"/>
              </w:rPr>
              <w:t>Surplus</w:t>
            </w:r>
          </w:p>
        </w:tc>
        <w:tc>
          <w:tcPr>
            <w:tcW w:w="6634" w:type="dxa"/>
          </w:tcPr>
          <w:p w14:paraId="2FD7B95D" w14:textId="421BC578" w:rsidR="009A6021" w:rsidRPr="007E0B31" w:rsidRDefault="009A6021" w:rsidP="009A6021">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9A6021" w:rsidRPr="007E0B31" w14:paraId="7F14BA30" w14:textId="77777777" w:rsidTr="0DEE1E6E">
        <w:trPr>
          <w:cantSplit/>
          <w:trHeight w:val="2631"/>
        </w:trPr>
        <w:tc>
          <w:tcPr>
            <w:tcW w:w="2884" w:type="dxa"/>
          </w:tcPr>
          <w:p w14:paraId="41CEFC1C" w14:textId="77777777" w:rsidR="009A6021" w:rsidRPr="007E0B31" w:rsidRDefault="009A6021" w:rsidP="009A6021">
            <w:pPr>
              <w:pStyle w:val="Arial11Bold"/>
              <w:rPr>
                <w:rFonts w:cs="Arial"/>
              </w:rPr>
            </w:pPr>
            <w:r w:rsidRPr="007E0B31">
              <w:rPr>
                <w:rFonts w:cs="Arial"/>
              </w:rPr>
              <w:t>Synchronised</w:t>
            </w:r>
          </w:p>
        </w:tc>
        <w:tc>
          <w:tcPr>
            <w:tcW w:w="6634" w:type="dxa"/>
          </w:tcPr>
          <w:p w14:paraId="3CAA8D12"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9A6021" w:rsidRDefault="009A6021" w:rsidP="009A6021">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9A6021" w:rsidRPr="000F734A" w:rsidRDefault="009A6021" w:rsidP="009A6021"/>
          <w:p w14:paraId="75F2CFA4" w14:textId="7AF4E47E" w:rsidR="009A6021" w:rsidRPr="000F734A" w:rsidRDefault="009A6021" w:rsidP="009A6021">
            <w:pPr>
              <w:jc w:val="center"/>
            </w:pPr>
          </w:p>
        </w:tc>
      </w:tr>
      <w:tr w:rsidR="009A6021" w:rsidRPr="007E0B31" w14:paraId="17661C2E" w14:textId="77777777" w:rsidTr="0DEE1E6E">
        <w:trPr>
          <w:cantSplit/>
        </w:trPr>
        <w:tc>
          <w:tcPr>
            <w:tcW w:w="2884" w:type="dxa"/>
          </w:tcPr>
          <w:p w14:paraId="36D58C8A" w14:textId="77777777" w:rsidR="009A6021" w:rsidRPr="007E0B31" w:rsidRDefault="009A6021" w:rsidP="009A6021">
            <w:pPr>
              <w:pStyle w:val="Arial11Bold"/>
              <w:rPr>
                <w:rFonts w:cs="Arial"/>
              </w:rPr>
            </w:pPr>
            <w:r w:rsidRPr="00DB341C">
              <w:rPr>
                <w:rFonts w:cs="Arial"/>
              </w:rPr>
              <w:t>Synchronous Electricity Storage Module</w:t>
            </w:r>
          </w:p>
        </w:tc>
        <w:tc>
          <w:tcPr>
            <w:tcW w:w="6634" w:type="dxa"/>
          </w:tcPr>
          <w:p w14:paraId="397D4FAB"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9A6021" w:rsidRPr="007E0B31" w14:paraId="52481EFC" w14:textId="77777777" w:rsidTr="0DEE1E6E">
        <w:trPr>
          <w:cantSplit/>
        </w:trPr>
        <w:tc>
          <w:tcPr>
            <w:tcW w:w="2884" w:type="dxa"/>
          </w:tcPr>
          <w:p w14:paraId="4353C802" w14:textId="77777777" w:rsidR="009A6021" w:rsidRPr="007E0B31" w:rsidRDefault="009A6021" w:rsidP="009A6021">
            <w:pPr>
              <w:pStyle w:val="Arial11Bold"/>
              <w:rPr>
                <w:rFonts w:cs="Arial"/>
              </w:rPr>
            </w:pPr>
            <w:r w:rsidRPr="00DB341C">
              <w:rPr>
                <w:rFonts w:cs="Arial"/>
              </w:rPr>
              <w:t>Synchronous Electricity Storage Unit</w:t>
            </w:r>
          </w:p>
        </w:tc>
        <w:tc>
          <w:tcPr>
            <w:tcW w:w="6634" w:type="dxa"/>
          </w:tcPr>
          <w:p w14:paraId="002CD085" w14:textId="77777777" w:rsidR="009A6021" w:rsidRPr="007E0B31" w:rsidRDefault="009A6021" w:rsidP="009A6021">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9A6021" w:rsidRPr="007E0B31" w14:paraId="07EE0535" w14:textId="77777777" w:rsidTr="0DEE1E6E">
        <w:trPr>
          <w:cantSplit/>
        </w:trPr>
        <w:tc>
          <w:tcPr>
            <w:tcW w:w="2884" w:type="dxa"/>
          </w:tcPr>
          <w:p w14:paraId="5937CE21" w14:textId="77777777" w:rsidR="009A6021" w:rsidRPr="007E0B31" w:rsidRDefault="009A6021" w:rsidP="009A6021">
            <w:pPr>
              <w:pStyle w:val="Arial11Bold"/>
              <w:rPr>
                <w:rFonts w:cs="Arial"/>
              </w:rPr>
            </w:pPr>
            <w:r w:rsidRPr="007E0B31">
              <w:rPr>
                <w:rFonts w:cs="Arial"/>
              </w:rPr>
              <w:t>Synchronising Generation</w:t>
            </w:r>
          </w:p>
        </w:tc>
        <w:tc>
          <w:tcPr>
            <w:tcW w:w="6634" w:type="dxa"/>
          </w:tcPr>
          <w:p w14:paraId="4CEBAA38" w14:textId="77777777" w:rsidR="009A6021" w:rsidRPr="007E0B31" w:rsidRDefault="009A6021" w:rsidP="009A6021">
            <w:pPr>
              <w:pStyle w:val="TableArial11"/>
              <w:rPr>
                <w:rFonts w:cs="Arial"/>
              </w:rPr>
            </w:pPr>
            <w:r w:rsidRPr="007E0B31">
              <w:rPr>
                <w:rFonts w:cs="Arial"/>
              </w:rPr>
              <w:t>The amount of MW (in whole MW) produced at the moment of synchronising.</w:t>
            </w:r>
          </w:p>
        </w:tc>
      </w:tr>
      <w:tr w:rsidR="009A6021" w:rsidRPr="007E0B31" w14:paraId="25ADF21B" w14:textId="77777777" w:rsidTr="0DEE1E6E">
        <w:trPr>
          <w:cantSplit/>
        </w:trPr>
        <w:tc>
          <w:tcPr>
            <w:tcW w:w="2884" w:type="dxa"/>
          </w:tcPr>
          <w:p w14:paraId="514A7415" w14:textId="77777777" w:rsidR="009A6021" w:rsidRPr="007E0B31" w:rsidRDefault="009A6021" w:rsidP="009A6021">
            <w:pPr>
              <w:pStyle w:val="Arial11Bold"/>
              <w:rPr>
                <w:rFonts w:cs="Arial"/>
              </w:rPr>
            </w:pPr>
            <w:r w:rsidRPr="007E0B31">
              <w:rPr>
                <w:rFonts w:cs="Arial"/>
              </w:rPr>
              <w:t>Synchronising Group</w:t>
            </w:r>
          </w:p>
        </w:tc>
        <w:tc>
          <w:tcPr>
            <w:tcW w:w="6634" w:type="dxa"/>
          </w:tcPr>
          <w:p w14:paraId="30541B74" w14:textId="77777777" w:rsidR="009A6021" w:rsidRPr="007E0B31" w:rsidRDefault="009A6021" w:rsidP="009A6021">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9A6021" w:rsidRPr="007E0B31" w14:paraId="15108730" w14:textId="77777777" w:rsidTr="0DEE1E6E">
        <w:trPr>
          <w:cantSplit/>
        </w:trPr>
        <w:tc>
          <w:tcPr>
            <w:tcW w:w="2884" w:type="dxa"/>
          </w:tcPr>
          <w:p w14:paraId="1D2DBBCB" w14:textId="77777777" w:rsidR="009A6021" w:rsidRPr="007E0B31" w:rsidRDefault="009A6021" w:rsidP="009A6021">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9A6021" w:rsidRPr="007E0B31" w:rsidRDefault="009A6021" w:rsidP="009A6021">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9A6021" w:rsidRPr="007E0B31" w14:paraId="5C3BD77A" w14:textId="77777777" w:rsidTr="0DEE1E6E">
        <w:trPr>
          <w:cantSplit/>
        </w:trPr>
        <w:tc>
          <w:tcPr>
            <w:tcW w:w="2884" w:type="dxa"/>
          </w:tcPr>
          <w:p w14:paraId="361EF41C" w14:textId="77777777" w:rsidR="009A6021" w:rsidRPr="007E0B31" w:rsidRDefault="009A6021" w:rsidP="009A6021">
            <w:pPr>
              <w:pStyle w:val="Arial11Bold"/>
              <w:rPr>
                <w:rFonts w:cs="Arial"/>
              </w:rPr>
            </w:pPr>
            <w:r w:rsidRPr="007E0B31">
              <w:rPr>
                <w:rFonts w:cs="Arial"/>
              </w:rPr>
              <w:t>Synchronous Compensation</w:t>
            </w:r>
          </w:p>
        </w:tc>
        <w:tc>
          <w:tcPr>
            <w:tcW w:w="6634" w:type="dxa"/>
          </w:tcPr>
          <w:p w14:paraId="5C87AE70" w14:textId="77777777" w:rsidR="009A6021" w:rsidRPr="007E0B31" w:rsidRDefault="009A6021" w:rsidP="009A6021">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9A6021" w:rsidRPr="007E0B31" w14:paraId="09E76574" w14:textId="77777777" w:rsidTr="0DEE1E6E">
        <w:trPr>
          <w:cantSplit/>
        </w:trPr>
        <w:tc>
          <w:tcPr>
            <w:tcW w:w="2884" w:type="dxa"/>
          </w:tcPr>
          <w:p w14:paraId="7AD1E9C5" w14:textId="20EE06FA" w:rsidR="009A6021" w:rsidRPr="007E0B31" w:rsidRDefault="009A6021" w:rsidP="009A6021">
            <w:pPr>
              <w:pStyle w:val="Arial11Bold"/>
              <w:rPr>
                <w:rFonts w:cs="Arial"/>
              </w:rPr>
            </w:pPr>
            <w:r>
              <w:t>Synchronous Compensation Equipment</w:t>
            </w:r>
          </w:p>
        </w:tc>
        <w:tc>
          <w:tcPr>
            <w:tcW w:w="6634" w:type="dxa"/>
          </w:tcPr>
          <w:p w14:paraId="6202363B" w14:textId="06D11D6B" w:rsidR="009A6021" w:rsidRPr="007E0B31" w:rsidRDefault="009A6021" w:rsidP="009A6021">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9A6021" w:rsidRPr="007E0B31" w14:paraId="44891D1E" w14:textId="77777777" w:rsidTr="0DEE1E6E">
        <w:trPr>
          <w:cantSplit/>
        </w:trPr>
        <w:tc>
          <w:tcPr>
            <w:tcW w:w="2884" w:type="dxa"/>
          </w:tcPr>
          <w:p w14:paraId="2C8F33FD" w14:textId="6717B83A" w:rsidR="009A6021" w:rsidRPr="007E0B31" w:rsidRDefault="009A6021" w:rsidP="009A6021">
            <w:pPr>
              <w:pStyle w:val="Arial11Bold"/>
              <w:rPr>
                <w:rFonts w:cs="Arial"/>
              </w:rPr>
            </w:pPr>
            <w:r>
              <w:lastRenderedPageBreak/>
              <w:t>Synchronous Electricity Storage Module</w:t>
            </w:r>
          </w:p>
        </w:tc>
        <w:tc>
          <w:tcPr>
            <w:tcW w:w="6634" w:type="dxa"/>
          </w:tcPr>
          <w:p w14:paraId="0CCA3613" w14:textId="3A085331" w:rsidR="009A6021" w:rsidRPr="007E0B31" w:rsidRDefault="009A6021" w:rsidP="009A6021">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9A6021" w:rsidRPr="007E0B31" w14:paraId="2D43A999" w14:textId="77777777" w:rsidTr="0DEE1E6E">
        <w:trPr>
          <w:cantSplit/>
        </w:trPr>
        <w:tc>
          <w:tcPr>
            <w:tcW w:w="2884" w:type="dxa"/>
          </w:tcPr>
          <w:p w14:paraId="4F1100D1" w14:textId="1B9A5EDA" w:rsidR="009A6021" w:rsidRPr="007E0B31" w:rsidRDefault="009A6021" w:rsidP="009A6021">
            <w:pPr>
              <w:pStyle w:val="Arial11Bold"/>
              <w:rPr>
                <w:rFonts w:cs="Arial"/>
              </w:rPr>
            </w:pPr>
            <w:r>
              <w:t>Synchronous Electricity Storage Unit</w:t>
            </w:r>
          </w:p>
        </w:tc>
        <w:tc>
          <w:tcPr>
            <w:tcW w:w="6634" w:type="dxa"/>
          </w:tcPr>
          <w:p w14:paraId="5A5941F1" w14:textId="7A431EFA" w:rsidR="009A6021" w:rsidRPr="007E0B31" w:rsidRDefault="009A6021" w:rsidP="009A6021">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9A6021" w:rsidRPr="007E0B31" w14:paraId="7B664425" w14:textId="77777777" w:rsidTr="0DEE1E6E">
        <w:trPr>
          <w:cantSplit/>
        </w:trPr>
        <w:tc>
          <w:tcPr>
            <w:tcW w:w="2884" w:type="dxa"/>
          </w:tcPr>
          <w:p w14:paraId="29B76C12" w14:textId="61773681" w:rsidR="009A6021" w:rsidRPr="007E0B31" w:rsidRDefault="009A6021" w:rsidP="009A6021">
            <w:pPr>
              <w:pStyle w:val="Arial11Bold"/>
              <w:rPr>
                <w:rFonts w:cs="Arial"/>
              </w:rPr>
            </w:pPr>
            <w:r>
              <w:t>Synchronous Flywheel</w:t>
            </w:r>
          </w:p>
        </w:tc>
        <w:tc>
          <w:tcPr>
            <w:tcW w:w="6634" w:type="dxa"/>
          </w:tcPr>
          <w:p w14:paraId="7CB9B51E" w14:textId="65FF6627" w:rsidR="009A6021" w:rsidRPr="007E0B31" w:rsidRDefault="009A6021" w:rsidP="009A6021">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9A6021" w:rsidRPr="007E0B31" w14:paraId="019A8B7A" w14:textId="77777777" w:rsidTr="0DEE1E6E">
        <w:trPr>
          <w:cantSplit/>
        </w:trPr>
        <w:tc>
          <w:tcPr>
            <w:tcW w:w="2884" w:type="dxa"/>
          </w:tcPr>
          <w:p w14:paraId="7EC64686" w14:textId="77777777" w:rsidR="009A6021" w:rsidRPr="007E0B31" w:rsidRDefault="009A6021" w:rsidP="009A6021">
            <w:pPr>
              <w:pStyle w:val="Arial11Bold"/>
              <w:rPr>
                <w:rFonts w:cs="Arial"/>
              </w:rPr>
            </w:pPr>
            <w:r w:rsidRPr="007E0B31">
              <w:rPr>
                <w:rFonts w:cs="Arial"/>
              </w:rPr>
              <w:t>Synchronous Generating Unit</w:t>
            </w:r>
          </w:p>
        </w:tc>
        <w:tc>
          <w:tcPr>
            <w:tcW w:w="6634" w:type="dxa"/>
          </w:tcPr>
          <w:p w14:paraId="178C6F67" w14:textId="77777777" w:rsidR="009A6021" w:rsidRPr="007E0B31" w:rsidRDefault="009A6021" w:rsidP="009A6021">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9A6021" w:rsidRPr="007E0B31" w14:paraId="27E5B6F9" w14:textId="77777777" w:rsidTr="0DEE1E6E">
        <w:trPr>
          <w:cantSplit/>
        </w:trPr>
        <w:tc>
          <w:tcPr>
            <w:tcW w:w="2884" w:type="dxa"/>
          </w:tcPr>
          <w:p w14:paraId="20E57E9F" w14:textId="77777777" w:rsidR="009A6021" w:rsidRPr="007E0B31" w:rsidRDefault="009A6021" w:rsidP="009A6021">
            <w:pPr>
              <w:pStyle w:val="Arial11Bold"/>
              <w:rPr>
                <w:rFonts w:cs="Arial"/>
              </w:rPr>
            </w:pPr>
            <w:r w:rsidRPr="007E0B31">
              <w:rPr>
                <w:rFonts w:cs="Arial"/>
              </w:rPr>
              <w:t>Synchronous Generating Unit Performance Chart</w:t>
            </w:r>
          </w:p>
        </w:tc>
        <w:tc>
          <w:tcPr>
            <w:tcW w:w="6634" w:type="dxa"/>
          </w:tcPr>
          <w:p w14:paraId="1F374F30" w14:textId="4EB5627D" w:rsidR="009A6021" w:rsidRPr="007E0B31" w:rsidRDefault="009A6021" w:rsidP="009A6021">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9A6021" w:rsidRPr="007E0B31" w14:paraId="4145DF38" w14:textId="77777777" w:rsidTr="0DEE1E6E">
        <w:trPr>
          <w:cantSplit/>
        </w:trPr>
        <w:tc>
          <w:tcPr>
            <w:tcW w:w="2884" w:type="dxa"/>
          </w:tcPr>
          <w:p w14:paraId="32A93813"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9A6021" w:rsidRPr="007E0B31" w:rsidRDefault="009A6021" w:rsidP="009A6021">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9A6021" w:rsidRPr="007E0B31" w14:paraId="4A56AE2F" w14:textId="77777777" w:rsidTr="0DEE1E6E">
        <w:trPr>
          <w:cantSplit/>
        </w:trPr>
        <w:tc>
          <w:tcPr>
            <w:tcW w:w="2884" w:type="dxa"/>
          </w:tcPr>
          <w:p w14:paraId="30913130"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9A6021" w:rsidRPr="007E0B31" w14:paraId="580C9961" w14:textId="77777777" w:rsidTr="0DEE1E6E">
        <w:trPr>
          <w:cantSplit/>
        </w:trPr>
        <w:tc>
          <w:tcPr>
            <w:tcW w:w="2884" w:type="dxa"/>
          </w:tcPr>
          <w:p w14:paraId="7A652147"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9A6021" w:rsidRPr="007E0B31" w14:paraId="2F063EF7" w14:textId="77777777" w:rsidTr="0DEE1E6E">
        <w:trPr>
          <w:cantSplit/>
        </w:trPr>
        <w:tc>
          <w:tcPr>
            <w:tcW w:w="2884" w:type="dxa"/>
          </w:tcPr>
          <w:p w14:paraId="76651346" w14:textId="77777777" w:rsidR="009A6021" w:rsidRPr="007E0B31" w:rsidRDefault="009A6021" w:rsidP="009A6021">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9A6021" w:rsidRPr="007E0B31" w14:paraId="7CE97EC2" w14:textId="77777777" w:rsidTr="0DEE1E6E">
        <w:trPr>
          <w:cantSplit/>
        </w:trPr>
        <w:tc>
          <w:tcPr>
            <w:tcW w:w="2884" w:type="dxa"/>
          </w:tcPr>
          <w:p w14:paraId="1DAA4D78" w14:textId="77777777" w:rsidR="009A6021" w:rsidRPr="007E0B31" w:rsidRDefault="009A6021" w:rsidP="009A6021">
            <w:pPr>
              <w:pStyle w:val="Arial11Bold"/>
              <w:rPr>
                <w:rFonts w:cs="Arial"/>
              </w:rPr>
            </w:pPr>
            <w:r w:rsidRPr="007E0B31">
              <w:rPr>
                <w:rFonts w:cs="Arial"/>
              </w:rPr>
              <w:t>Synchronous Speed</w:t>
            </w:r>
          </w:p>
        </w:tc>
        <w:tc>
          <w:tcPr>
            <w:tcW w:w="6634" w:type="dxa"/>
          </w:tcPr>
          <w:p w14:paraId="296AAFDD" w14:textId="77777777" w:rsidR="009A6021" w:rsidRPr="007E0B31" w:rsidRDefault="009A6021" w:rsidP="009A6021">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9A6021" w:rsidRPr="007E0B31" w14:paraId="46A121A4" w14:textId="77777777" w:rsidTr="0DEE1E6E">
        <w:trPr>
          <w:cantSplit/>
        </w:trPr>
        <w:tc>
          <w:tcPr>
            <w:tcW w:w="2884" w:type="dxa"/>
          </w:tcPr>
          <w:p w14:paraId="24B0D1A3" w14:textId="77777777" w:rsidR="009A6021" w:rsidRPr="007E0B31" w:rsidRDefault="009A6021" w:rsidP="009A6021">
            <w:pPr>
              <w:pStyle w:val="Arial11Bold"/>
              <w:rPr>
                <w:rFonts w:cs="Arial"/>
              </w:rPr>
            </w:pPr>
            <w:r w:rsidRPr="007E0B31">
              <w:rPr>
                <w:rFonts w:cs="Arial"/>
              </w:rPr>
              <w:t>System</w:t>
            </w:r>
          </w:p>
        </w:tc>
        <w:tc>
          <w:tcPr>
            <w:tcW w:w="6634" w:type="dxa"/>
          </w:tcPr>
          <w:p w14:paraId="2E67291E" w14:textId="77777777" w:rsidR="009A6021" w:rsidRPr="007E0B31" w:rsidRDefault="009A6021" w:rsidP="009A6021">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9A6021" w:rsidRPr="007E0B31" w14:paraId="198C9C42" w14:textId="77777777" w:rsidTr="0DEE1E6E">
        <w:trPr>
          <w:cantSplit/>
        </w:trPr>
        <w:tc>
          <w:tcPr>
            <w:tcW w:w="2884" w:type="dxa"/>
          </w:tcPr>
          <w:p w14:paraId="2E945DD5" w14:textId="77777777" w:rsidR="009A6021" w:rsidRPr="007E0B31" w:rsidRDefault="009A6021" w:rsidP="009A6021">
            <w:pPr>
              <w:pStyle w:val="Arial11Bold"/>
              <w:rPr>
                <w:rFonts w:cs="Arial"/>
              </w:rPr>
            </w:pPr>
            <w:r w:rsidRPr="007E0B31">
              <w:rPr>
                <w:rFonts w:cs="Arial"/>
              </w:rPr>
              <w:t>System Ancillary Services</w:t>
            </w:r>
          </w:p>
        </w:tc>
        <w:tc>
          <w:tcPr>
            <w:tcW w:w="6634" w:type="dxa"/>
          </w:tcPr>
          <w:p w14:paraId="0CE07246" w14:textId="77777777" w:rsidR="009A6021" w:rsidRPr="007E0B31" w:rsidRDefault="009A6021" w:rsidP="009A6021">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9A6021" w:rsidRPr="007E0B31" w14:paraId="778725C7" w14:textId="77777777" w:rsidTr="0DEE1E6E">
        <w:trPr>
          <w:cantSplit/>
        </w:trPr>
        <w:tc>
          <w:tcPr>
            <w:tcW w:w="2884" w:type="dxa"/>
          </w:tcPr>
          <w:p w14:paraId="425345A0" w14:textId="77777777" w:rsidR="009A6021" w:rsidRPr="007E0B31" w:rsidRDefault="009A6021" w:rsidP="009A6021">
            <w:pPr>
              <w:pStyle w:val="Arial11Bold"/>
              <w:rPr>
                <w:rFonts w:cs="Arial"/>
              </w:rPr>
            </w:pPr>
            <w:r w:rsidRPr="007E0B31">
              <w:rPr>
                <w:rFonts w:cs="Arial"/>
              </w:rPr>
              <w:t>System Constraint</w:t>
            </w:r>
          </w:p>
        </w:tc>
        <w:tc>
          <w:tcPr>
            <w:tcW w:w="6634" w:type="dxa"/>
          </w:tcPr>
          <w:p w14:paraId="0FA2E711" w14:textId="77777777" w:rsidR="009A6021" w:rsidRPr="007E0B31" w:rsidRDefault="009A6021" w:rsidP="009A6021">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9A6021" w:rsidRPr="007E0B31" w14:paraId="6A6B0B8D" w14:textId="77777777" w:rsidTr="0DEE1E6E">
        <w:trPr>
          <w:cantSplit/>
        </w:trPr>
        <w:tc>
          <w:tcPr>
            <w:tcW w:w="2884" w:type="dxa"/>
          </w:tcPr>
          <w:p w14:paraId="16C142C0" w14:textId="77777777" w:rsidR="009A6021" w:rsidRPr="007E0B31" w:rsidRDefault="009A6021" w:rsidP="009A6021">
            <w:pPr>
              <w:pStyle w:val="Arial11Bold"/>
              <w:rPr>
                <w:rFonts w:cs="Arial"/>
              </w:rPr>
            </w:pPr>
            <w:r w:rsidRPr="007E0B31">
              <w:rPr>
                <w:rFonts w:cs="Arial"/>
              </w:rPr>
              <w:lastRenderedPageBreak/>
              <w:t>System Constrained Capacity</w:t>
            </w:r>
          </w:p>
        </w:tc>
        <w:tc>
          <w:tcPr>
            <w:tcW w:w="6634" w:type="dxa"/>
          </w:tcPr>
          <w:p w14:paraId="0F2A722E" w14:textId="77777777" w:rsidR="009A6021" w:rsidRPr="007E0B31" w:rsidRDefault="009A6021" w:rsidP="009A6021">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9A6021" w:rsidRPr="007E0B31" w14:paraId="2DCCEFE3" w14:textId="77777777" w:rsidTr="0DEE1E6E">
        <w:trPr>
          <w:cantSplit/>
        </w:trPr>
        <w:tc>
          <w:tcPr>
            <w:tcW w:w="2884" w:type="dxa"/>
          </w:tcPr>
          <w:p w14:paraId="27A70CF2" w14:textId="77777777" w:rsidR="009A6021" w:rsidRPr="007E0B31" w:rsidRDefault="009A6021" w:rsidP="009A6021">
            <w:pPr>
              <w:pStyle w:val="Arial11Bold"/>
              <w:rPr>
                <w:rFonts w:cs="Arial"/>
              </w:rPr>
            </w:pPr>
            <w:r w:rsidRPr="007E0B31">
              <w:rPr>
                <w:rFonts w:cs="Arial"/>
              </w:rPr>
              <w:t>System Constraint Group</w:t>
            </w:r>
          </w:p>
        </w:tc>
        <w:tc>
          <w:tcPr>
            <w:tcW w:w="6634" w:type="dxa"/>
          </w:tcPr>
          <w:p w14:paraId="4EA868E5" w14:textId="77777777" w:rsidR="009A6021" w:rsidRPr="007E0B31" w:rsidRDefault="009A6021" w:rsidP="009A6021">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9A6021" w:rsidRPr="007E0B31" w14:paraId="6A7E13AA" w14:textId="77777777" w:rsidTr="0DEE1E6E">
        <w:trPr>
          <w:cantSplit/>
        </w:trPr>
        <w:tc>
          <w:tcPr>
            <w:tcW w:w="2884" w:type="dxa"/>
          </w:tcPr>
          <w:p w14:paraId="58BAEEED" w14:textId="182D3352" w:rsidR="009A6021" w:rsidRPr="007E0B31" w:rsidRDefault="009A6021" w:rsidP="009A6021">
            <w:pPr>
              <w:pStyle w:val="Arial11Bold"/>
              <w:rPr>
                <w:rFonts w:cs="Arial"/>
              </w:rPr>
            </w:pPr>
            <w:r w:rsidRPr="00636020">
              <w:rPr>
                <w:bCs/>
              </w:rPr>
              <w:t>System Defence Plan</w:t>
            </w:r>
          </w:p>
        </w:tc>
        <w:tc>
          <w:tcPr>
            <w:tcW w:w="6634" w:type="dxa"/>
          </w:tcPr>
          <w:p w14:paraId="166CE446" w14:textId="74BDBFD6"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4B0C4096" w14:textId="77777777" w:rsidTr="0DEE1E6E">
        <w:trPr>
          <w:cantSplit/>
        </w:trPr>
        <w:tc>
          <w:tcPr>
            <w:tcW w:w="2884" w:type="dxa"/>
          </w:tcPr>
          <w:p w14:paraId="2A1B9103" w14:textId="77777777" w:rsidR="009A6021" w:rsidRPr="007E0B31" w:rsidRDefault="009A6021" w:rsidP="009A6021">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9A6021" w:rsidRPr="007E0B31" w:rsidRDefault="009A6021" w:rsidP="009A6021">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9A6021" w:rsidRPr="007E0B31" w:rsidRDefault="009A6021" w:rsidP="009A6021">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9A6021" w:rsidRPr="007E0B31" w:rsidRDefault="009A6021" w:rsidP="009A6021">
            <w:pPr>
              <w:pStyle w:val="TableArial11"/>
              <w:rPr>
                <w:rFonts w:cs="Arial"/>
              </w:rPr>
            </w:pPr>
            <w:r w:rsidRPr="007E0B31">
              <w:rPr>
                <w:rFonts w:cs="Arial"/>
              </w:rPr>
              <w:t>Where:</w:t>
            </w:r>
          </w:p>
          <w:p w14:paraId="1D419929" w14:textId="77777777" w:rsidR="009A6021" w:rsidRPr="007E0B31" w:rsidRDefault="009A6021" w:rsidP="009A6021">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9A6021" w:rsidRPr="007E0B31" w:rsidRDefault="009A6021" w:rsidP="009A6021">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9A6021" w:rsidRPr="007E0B31" w14:paraId="4B14F526" w14:textId="77777777" w:rsidTr="0DEE1E6E">
        <w:trPr>
          <w:cantSplit/>
          <w:trHeight w:val="552"/>
        </w:trPr>
        <w:tc>
          <w:tcPr>
            <w:tcW w:w="2884" w:type="dxa"/>
          </w:tcPr>
          <w:p w14:paraId="3549E3D2" w14:textId="77777777" w:rsidR="009A6021" w:rsidRPr="001231D8" w:rsidRDefault="009A6021" w:rsidP="009A6021">
            <w:pPr>
              <w:rPr>
                <w:b/>
                <w:bCs/>
              </w:rPr>
            </w:pPr>
            <w:r w:rsidRPr="001231D8">
              <w:rPr>
                <w:b/>
                <w:bCs/>
              </w:rPr>
              <w:t>System Incidents Report</w:t>
            </w:r>
          </w:p>
        </w:tc>
        <w:tc>
          <w:tcPr>
            <w:tcW w:w="6634" w:type="dxa"/>
          </w:tcPr>
          <w:p w14:paraId="6EB5AF5A" w14:textId="77777777" w:rsidR="009A6021" w:rsidRPr="001231D8" w:rsidRDefault="009A6021" w:rsidP="009A6021">
            <w:r w:rsidRPr="001231D8">
              <w:t xml:space="preserve">A report submitted to the GCRP on a monthly basis, containing, but not limited to, a list of </w:t>
            </w:r>
            <w:r w:rsidRPr="001231D8">
              <w:rPr>
                <w:b/>
                <w:bCs/>
              </w:rPr>
              <w:t>Significant Events</w:t>
            </w:r>
            <w:r w:rsidRPr="001231D8">
              <w:t>, as detailed in OC3.4.1.</w:t>
            </w:r>
          </w:p>
        </w:tc>
      </w:tr>
      <w:tr w:rsidR="009A6021" w:rsidRPr="007E0B31" w14:paraId="64E976F1" w14:textId="77777777" w:rsidTr="0DEE1E6E">
        <w:trPr>
          <w:cantSplit/>
        </w:trPr>
        <w:tc>
          <w:tcPr>
            <w:tcW w:w="2884" w:type="dxa"/>
          </w:tcPr>
          <w:p w14:paraId="3016A7F7" w14:textId="77777777" w:rsidR="009A6021" w:rsidRPr="007E0B31" w:rsidRDefault="009A6021" w:rsidP="009A6021">
            <w:pPr>
              <w:pStyle w:val="Arial11Bold"/>
              <w:rPr>
                <w:rFonts w:cs="Arial"/>
              </w:rPr>
            </w:pPr>
            <w:r w:rsidRPr="007E0B31">
              <w:rPr>
                <w:rFonts w:cs="Arial"/>
              </w:rPr>
              <w:t>System Margin</w:t>
            </w:r>
          </w:p>
        </w:tc>
        <w:tc>
          <w:tcPr>
            <w:tcW w:w="6634" w:type="dxa"/>
          </w:tcPr>
          <w:p w14:paraId="703670AA" w14:textId="77777777" w:rsidR="009A6021" w:rsidRPr="007E0B31" w:rsidRDefault="009A6021" w:rsidP="009A6021">
            <w:pPr>
              <w:pStyle w:val="TableArial11"/>
              <w:rPr>
                <w:rFonts w:cs="Arial"/>
              </w:rPr>
            </w:pPr>
            <w:r w:rsidRPr="007E0B31">
              <w:rPr>
                <w:rFonts w:cs="Arial"/>
              </w:rPr>
              <w:t xml:space="preserve">The margin in any period between </w:t>
            </w:r>
          </w:p>
          <w:p w14:paraId="738D23F7"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9A6021" w:rsidRPr="007E0B31" w:rsidRDefault="009A6021" w:rsidP="009A6021">
            <w:pPr>
              <w:pStyle w:val="TableArial11"/>
              <w:rPr>
                <w:rFonts w:cs="Arial"/>
                <w:b/>
              </w:rPr>
            </w:pPr>
            <w:r w:rsidRPr="007E0B31">
              <w:rPr>
                <w:rFonts w:cs="Arial"/>
              </w:rPr>
              <w:t>for that period.</w:t>
            </w:r>
          </w:p>
        </w:tc>
      </w:tr>
      <w:tr w:rsidR="009A6021" w:rsidRPr="007E0B31" w14:paraId="3099E31F" w14:textId="77777777" w:rsidTr="0DEE1E6E">
        <w:trPr>
          <w:cantSplit/>
        </w:trPr>
        <w:tc>
          <w:tcPr>
            <w:tcW w:w="2884" w:type="dxa"/>
          </w:tcPr>
          <w:p w14:paraId="6B84F741" w14:textId="77777777" w:rsidR="009A6021" w:rsidRPr="007E0B31" w:rsidRDefault="009A6021" w:rsidP="009A6021">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9A6021" w:rsidRPr="007E0B31" w:rsidRDefault="009A6021" w:rsidP="009A6021">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9A6021" w:rsidRPr="007E0B31" w14:paraId="3D29B4B3" w14:textId="77777777" w:rsidTr="0DEE1E6E">
        <w:trPr>
          <w:cantSplit/>
        </w:trPr>
        <w:tc>
          <w:tcPr>
            <w:tcW w:w="2884" w:type="dxa"/>
          </w:tcPr>
          <w:p w14:paraId="1AAAE1F3" w14:textId="77777777" w:rsidR="009A6021" w:rsidRPr="007E0B31" w:rsidRDefault="009A6021" w:rsidP="009A6021">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9A6021" w:rsidRPr="007E0B31" w:rsidRDefault="009A6021" w:rsidP="009A6021">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9A6021" w:rsidRPr="007E0B31" w14:paraId="2E61AADE" w14:textId="77777777" w:rsidTr="0DEE1E6E">
        <w:trPr>
          <w:cantSplit/>
        </w:trPr>
        <w:tc>
          <w:tcPr>
            <w:tcW w:w="2884" w:type="dxa"/>
          </w:tcPr>
          <w:p w14:paraId="7FAE100E" w14:textId="5C92C90A" w:rsidR="009A6021" w:rsidRPr="00636020" w:rsidRDefault="009A6021" w:rsidP="009A6021">
            <w:pPr>
              <w:pStyle w:val="Arial11Bold"/>
              <w:rPr>
                <w:bCs/>
              </w:rPr>
            </w:pPr>
            <w:r>
              <w:rPr>
                <w:rFonts w:cs="Arial"/>
              </w:rPr>
              <w:t>System Restoration</w:t>
            </w:r>
          </w:p>
        </w:tc>
        <w:tc>
          <w:tcPr>
            <w:tcW w:w="6634" w:type="dxa"/>
          </w:tcPr>
          <w:p w14:paraId="53AAEE62" w14:textId="15529814" w:rsidR="009A6021" w:rsidRPr="00E00BC7" w:rsidRDefault="009A6021" w:rsidP="009A6021">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A6021" w:rsidRPr="007E0B31" w14:paraId="2CF3A043" w14:textId="77777777" w:rsidTr="0DEE1E6E">
        <w:trPr>
          <w:cantSplit/>
        </w:trPr>
        <w:tc>
          <w:tcPr>
            <w:tcW w:w="2884" w:type="dxa"/>
          </w:tcPr>
          <w:p w14:paraId="0120BCB8" w14:textId="3A83B8E2" w:rsidR="009A6021" w:rsidRDefault="009A6021" w:rsidP="009A6021">
            <w:pPr>
              <w:pStyle w:val="Arial11Bold"/>
              <w:rPr>
                <w:rFonts w:cs="Arial"/>
              </w:rPr>
            </w:pPr>
            <w:r>
              <w:rPr>
                <w:rFonts w:cs="Arial"/>
              </w:rPr>
              <w:t>System Restoration Region</w:t>
            </w:r>
          </w:p>
        </w:tc>
        <w:tc>
          <w:tcPr>
            <w:tcW w:w="6634" w:type="dxa"/>
          </w:tcPr>
          <w:p w14:paraId="5FF483DB" w14:textId="1B238D87" w:rsidR="009A6021" w:rsidRPr="007E0B31" w:rsidRDefault="009A6021" w:rsidP="009A6021">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9A6021" w:rsidRPr="007E0B31" w14:paraId="3847C81E" w14:textId="77777777" w:rsidTr="0DEE1E6E">
        <w:trPr>
          <w:cantSplit/>
        </w:trPr>
        <w:tc>
          <w:tcPr>
            <w:tcW w:w="2884" w:type="dxa"/>
          </w:tcPr>
          <w:p w14:paraId="7FC4DAB5" w14:textId="7005E6F4" w:rsidR="009A6021" w:rsidRPr="007E0B31" w:rsidRDefault="009A6021" w:rsidP="009A6021">
            <w:pPr>
              <w:pStyle w:val="Arial11Bold"/>
              <w:rPr>
                <w:rFonts w:cs="Arial"/>
              </w:rPr>
            </w:pPr>
            <w:r w:rsidRPr="00636020">
              <w:rPr>
                <w:bCs/>
              </w:rPr>
              <w:t>System Restoration Plan</w:t>
            </w:r>
          </w:p>
        </w:tc>
        <w:tc>
          <w:tcPr>
            <w:tcW w:w="6634" w:type="dxa"/>
          </w:tcPr>
          <w:p w14:paraId="3E074751" w14:textId="4AF36860" w:rsidR="009A6021" w:rsidRPr="007E0B31"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9A6021" w:rsidRPr="007E0B31" w14:paraId="6694953E" w14:textId="77777777" w:rsidTr="0DEE1E6E">
        <w:trPr>
          <w:cantSplit/>
        </w:trPr>
        <w:tc>
          <w:tcPr>
            <w:tcW w:w="2884" w:type="dxa"/>
          </w:tcPr>
          <w:p w14:paraId="04061391" w14:textId="77777777" w:rsidR="009A6021" w:rsidRPr="007E0B31" w:rsidRDefault="009A6021" w:rsidP="009A6021">
            <w:pPr>
              <w:pStyle w:val="Arial11Bold"/>
              <w:rPr>
                <w:rFonts w:cs="Arial"/>
              </w:rPr>
            </w:pPr>
            <w:r w:rsidRPr="007E0B31">
              <w:rPr>
                <w:rFonts w:cs="Arial"/>
              </w:rPr>
              <w:t>System Telephony</w:t>
            </w:r>
          </w:p>
        </w:tc>
        <w:tc>
          <w:tcPr>
            <w:tcW w:w="6634" w:type="dxa"/>
          </w:tcPr>
          <w:p w14:paraId="782961A9" w14:textId="0DAB7FEF" w:rsidR="009A6021" w:rsidRPr="007E0B31" w:rsidRDefault="009A6021" w:rsidP="009A6021">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9A6021" w:rsidRPr="007E0B31" w14:paraId="7CE86D0C" w14:textId="77777777" w:rsidTr="0DEE1E6E">
        <w:trPr>
          <w:cantSplit/>
        </w:trPr>
        <w:tc>
          <w:tcPr>
            <w:tcW w:w="2884" w:type="dxa"/>
          </w:tcPr>
          <w:p w14:paraId="6D2E474F" w14:textId="77777777" w:rsidR="009A6021" w:rsidRPr="007E0B31" w:rsidRDefault="009A6021" w:rsidP="009A6021">
            <w:pPr>
              <w:pStyle w:val="Arial11Bold"/>
              <w:rPr>
                <w:rFonts w:cs="Arial"/>
              </w:rPr>
            </w:pPr>
            <w:r w:rsidRPr="007E0B31">
              <w:rPr>
                <w:rFonts w:cs="Arial"/>
              </w:rPr>
              <w:lastRenderedPageBreak/>
              <w:t>System Tests</w:t>
            </w:r>
          </w:p>
        </w:tc>
        <w:tc>
          <w:tcPr>
            <w:tcW w:w="6634" w:type="dxa"/>
          </w:tcPr>
          <w:p w14:paraId="23728F19" w14:textId="77777777" w:rsidR="009A6021" w:rsidRPr="007E0B31" w:rsidRDefault="009A6021" w:rsidP="009A6021">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9A6021" w:rsidRPr="007E0B31" w14:paraId="08C1037D" w14:textId="77777777" w:rsidTr="0DEE1E6E">
        <w:trPr>
          <w:cantSplit/>
        </w:trPr>
        <w:tc>
          <w:tcPr>
            <w:tcW w:w="2884" w:type="dxa"/>
          </w:tcPr>
          <w:p w14:paraId="7BAC63AF" w14:textId="77777777" w:rsidR="009A6021" w:rsidRPr="007E0B31" w:rsidRDefault="009A6021" w:rsidP="009A6021">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9A6021" w:rsidRPr="007E0B31" w:rsidRDefault="009A6021" w:rsidP="009A6021">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9A6021" w:rsidRPr="007E0B31" w14:paraId="0CFD31AD" w14:textId="77777777" w:rsidTr="0DEE1E6E">
        <w:trPr>
          <w:cantSplit/>
        </w:trPr>
        <w:tc>
          <w:tcPr>
            <w:tcW w:w="2884" w:type="dxa"/>
          </w:tcPr>
          <w:p w14:paraId="6FAF95FE" w14:textId="77777777" w:rsidR="009A6021" w:rsidRPr="007E0B31" w:rsidRDefault="009A6021" w:rsidP="009A6021">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9A6021" w:rsidRPr="007E0B31" w:rsidRDefault="009A6021" w:rsidP="009A6021">
            <w:pPr>
              <w:pStyle w:val="TableArial11"/>
              <w:rPr>
                <w:rFonts w:cs="Arial"/>
              </w:rPr>
            </w:pPr>
            <w:bookmarkStart w:id="9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0"/>
            <w:r w:rsidRPr="007E0B31">
              <w:rPr>
                <w:rFonts w:cs="Arial"/>
              </w:rPr>
              <w:t>.</w:t>
            </w:r>
          </w:p>
        </w:tc>
      </w:tr>
      <w:tr w:rsidR="009A6021" w:rsidRPr="007E0B31" w14:paraId="1DA61D3F" w14:textId="77777777" w:rsidTr="0DEE1E6E">
        <w:trPr>
          <w:cantSplit/>
        </w:trPr>
        <w:tc>
          <w:tcPr>
            <w:tcW w:w="2884" w:type="dxa"/>
          </w:tcPr>
          <w:p w14:paraId="68676C7F" w14:textId="77777777" w:rsidR="009A6021" w:rsidRPr="007E0B31" w:rsidRDefault="009A6021" w:rsidP="009A6021">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9A6021" w:rsidRPr="007E0B31" w:rsidRDefault="009A6021" w:rsidP="009A6021">
            <w:pPr>
              <w:pStyle w:val="TableArial11"/>
              <w:rPr>
                <w:rFonts w:cs="Arial"/>
              </w:rPr>
            </w:pPr>
            <w:bookmarkStart w:id="9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91"/>
          </w:p>
        </w:tc>
      </w:tr>
      <w:tr w:rsidR="009A6021" w:rsidRPr="007E0B31" w14:paraId="5E31ADD9" w14:textId="77777777" w:rsidTr="0DEE1E6E">
        <w:trPr>
          <w:cantSplit/>
        </w:trPr>
        <w:tc>
          <w:tcPr>
            <w:tcW w:w="2884" w:type="dxa"/>
          </w:tcPr>
          <w:p w14:paraId="0CFAE3A8" w14:textId="77777777" w:rsidR="009A6021" w:rsidRPr="007E0B31" w:rsidRDefault="009A6021" w:rsidP="009A6021">
            <w:pPr>
              <w:pStyle w:val="Arial11Bold"/>
              <w:rPr>
                <w:rFonts w:cs="Arial"/>
              </w:rPr>
            </w:pPr>
            <w:r w:rsidRPr="0068623B">
              <w:rPr>
                <w:rFonts w:cs="Arial"/>
              </w:rPr>
              <w:t>Targe</w:t>
            </w:r>
            <w:r w:rsidRPr="00360F5B">
              <w:rPr>
                <w:rFonts w:cs="Arial"/>
              </w:rPr>
              <w:t>t Frequency</w:t>
            </w:r>
          </w:p>
        </w:tc>
        <w:tc>
          <w:tcPr>
            <w:tcW w:w="6634" w:type="dxa"/>
          </w:tcPr>
          <w:p w14:paraId="0FFC5410" w14:textId="4149A4DC" w:rsidR="009A6021" w:rsidRPr="007E0B31" w:rsidRDefault="009A6021" w:rsidP="009A6021">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9A6021" w:rsidRPr="007E0B31" w14:paraId="33638CB5" w14:textId="77777777" w:rsidTr="0DEE1E6E">
        <w:trPr>
          <w:cantSplit/>
        </w:trPr>
        <w:tc>
          <w:tcPr>
            <w:tcW w:w="2884" w:type="dxa"/>
          </w:tcPr>
          <w:p w14:paraId="32E734FA" w14:textId="77777777" w:rsidR="009A6021" w:rsidRPr="007E0B31" w:rsidRDefault="009A6021" w:rsidP="009A6021">
            <w:pPr>
              <w:pStyle w:val="Arial11Bold"/>
              <w:rPr>
                <w:rFonts w:cs="Arial"/>
              </w:rPr>
            </w:pPr>
            <w:r w:rsidRPr="007E0B31">
              <w:rPr>
                <w:rFonts w:cs="Arial"/>
              </w:rPr>
              <w:t>Technical Specification</w:t>
            </w:r>
          </w:p>
        </w:tc>
        <w:tc>
          <w:tcPr>
            <w:tcW w:w="6634" w:type="dxa"/>
          </w:tcPr>
          <w:p w14:paraId="6AE817CF" w14:textId="77777777" w:rsidR="009A6021" w:rsidRPr="007E0B31" w:rsidRDefault="009A6021" w:rsidP="009A6021">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9A6021" w:rsidRPr="007E0B31" w:rsidRDefault="009A6021" w:rsidP="009A6021">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9A6021" w:rsidRPr="007E0B31" w14:paraId="4A337598" w14:textId="77777777" w:rsidTr="0DEE1E6E">
        <w:trPr>
          <w:cantSplit/>
        </w:trPr>
        <w:tc>
          <w:tcPr>
            <w:tcW w:w="2884" w:type="dxa"/>
          </w:tcPr>
          <w:p w14:paraId="39FDCA0F" w14:textId="51FF5C89" w:rsidR="009A6021" w:rsidRPr="007E0B31" w:rsidRDefault="009A6021" w:rsidP="009A6021">
            <w:pPr>
              <w:pStyle w:val="Arial11Bold"/>
              <w:rPr>
                <w:rFonts w:cs="Arial"/>
              </w:rPr>
            </w:pPr>
            <w:r>
              <w:rPr>
                <w:rFonts w:cs="Arial"/>
              </w:rPr>
              <w:t>TERRE</w:t>
            </w:r>
          </w:p>
        </w:tc>
        <w:tc>
          <w:tcPr>
            <w:tcW w:w="6634" w:type="dxa"/>
          </w:tcPr>
          <w:p w14:paraId="583D7EB9" w14:textId="2F95AC51" w:rsidR="009A6021" w:rsidRPr="007E0B31" w:rsidRDefault="009A6021" w:rsidP="009A6021">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9A6021" w:rsidRPr="007E0B31" w14:paraId="5926AD32" w14:textId="77777777" w:rsidTr="0DEE1E6E">
        <w:trPr>
          <w:cantSplit/>
        </w:trPr>
        <w:tc>
          <w:tcPr>
            <w:tcW w:w="2884" w:type="dxa"/>
          </w:tcPr>
          <w:p w14:paraId="567E2BEF" w14:textId="695F4B81" w:rsidR="009A6021" w:rsidRDefault="009A6021" w:rsidP="009A6021">
            <w:pPr>
              <w:pStyle w:val="Arial11Bold"/>
              <w:rPr>
                <w:rFonts w:cs="Arial"/>
              </w:rPr>
            </w:pPr>
            <w:r w:rsidRPr="0081264E">
              <w:rPr>
                <w:rFonts w:cs="Arial"/>
              </w:rPr>
              <w:t>TERRE Activation Period</w:t>
            </w:r>
          </w:p>
        </w:tc>
        <w:tc>
          <w:tcPr>
            <w:tcW w:w="6634" w:type="dxa"/>
          </w:tcPr>
          <w:p w14:paraId="41684B89" w14:textId="1905B62B" w:rsidR="009A6021" w:rsidRPr="0081264E" w:rsidRDefault="009A6021" w:rsidP="009A6021">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9A6021" w:rsidRPr="007E0B31" w14:paraId="49B52FEC" w14:textId="77777777" w:rsidTr="0DEE1E6E">
        <w:trPr>
          <w:cantSplit/>
        </w:trPr>
        <w:tc>
          <w:tcPr>
            <w:tcW w:w="2884" w:type="dxa"/>
          </w:tcPr>
          <w:p w14:paraId="1FED211F" w14:textId="533B6423" w:rsidR="009A6021" w:rsidRPr="0081264E" w:rsidRDefault="009A6021" w:rsidP="009A6021">
            <w:pPr>
              <w:pStyle w:val="Arial11Bold"/>
              <w:rPr>
                <w:rFonts w:cs="Arial"/>
              </w:rPr>
            </w:pPr>
            <w:r w:rsidRPr="0081264E">
              <w:rPr>
                <w:rFonts w:cs="Arial"/>
              </w:rPr>
              <w:t>TERRE Auction Period</w:t>
            </w:r>
          </w:p>
        </w:tc>
        <w:tc>
          <w:tcPr>
            <w:tcW w:w="6634" w:type="dxa"/>
          </w:tcPr>
          <w:p w14:paraId="671C74AE" w14:textId="7274A881" w:rsidR="009A6021" w:rsidRPr="0081264E" w:rsidRDefault="009A6021" w:rsidP="009A6021">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9A6021" w:rsidRPr="007E0B31" w14:paraId="65701A2F" w14:textId="77777777" w:rsidTr="0DEE1E6E">
        <w:trPr>
          <w:cantSplit/>
        </w:trPr>
        <w:tc>
          <w:tcPr>
            <w:tcW w:w="2884" w:type="dxa"/>
          </w:tcPr>
          <w:p w14:paraId="7DA4E9BF" w14:textId="53EC5DBC" w:rsidR="009A6021" w:rsidRPr="0081264E" w:rsidRDefault="009A6021" w:rsidP="009A6021">
            <w:pPr>
              <w:pStyle w:val="Arial11Bold"/>
              <w:rPr>
                <w:rFonts w:cs="Arial"/>
              </w:rPr>
            </w:pPr>
            <w:r w:rsidRPr="0081264E">
              <w:rPr>
                <w:rFonts w:cs="Arial"/>
              </w:rPr>
              <w:t>TERRE Bid</w:t>
            </w:r>
          </w:p>
        </w:tc>
        <w:tc>
          <w:tcPr>
            <w:tcW w:w="6634" w:type="dxa"/>
          </w:tcPr>
          <w:p w14:paraId="3AA84BC8" w14:textId="59D282F8" w:rsidR="009A6021" w:rsidRPr="0081264E" w:rsidRDefault="009A6021" w:rsidP="009A6021">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9A6021" w:rsidRPr="007E0B31" w14:paraId="55062C4A" w14:textId="77777777" w:rsidTr="0DEE1E6E">
        <w:trPr>
          <w:cantSplit/>
        </w:trPr>
        <w:tc>
          <w:tcPr>
            <w:tcW w:w="2884" w:type="dxa"/>
          </w:tcPr>
          <w:p w14:paraId="0E3BA98F" w14:textId="3DE6A8A3" w:rsidR="009A6021" w:rsidRPr="0081264E" w:rsidRDefault="009A6021" w:rsidP="009A6021">
            <w:pPr>
              <w:pStyle w:val="Arial11Bold"/>
              <w:rPr>
                <w:rFonts w:cs="Arial"/>
              </w:rPr>
            </w:pPr>
            <w:r>
              <w:rPr>
                <w:rFonts w:cs="Arial"/>
              </w:rPr>
              <w:lastRenderedPageBreak/>
              <w:t>TERRE Central Platform</w:t>
            </w:r>
          </w:p>
        </w:tc>
        <w:tc>
          <w:tcPr>
            <w:tcW w:w="6634" w:type="dxa"/>
          </w:tcPr>
          <w:p w14:paraId="21E47917" w14:textId="46FA1734" w:rsidR="009A6021" w:rsidRPr="0081264E" w:rsidRDefault="009A6021" w:rsidP="009A6021">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9A6021" w:rsidRPr="0079139F" w14:paraId="275B43EB" w14:textId="77777777" w:rsidTr="0DEE1E6E">
        <w:trPr>
          <w:cantSplit/>
        </w:trPr>
        <w:tc>
          <w:tcPr>
            <w:tcW w:w="2884" w:type="dxa"/>
          </w:tcPr>
          <w:p w14:paraId="2CEC27FA" w14:textId="6D73E446" w:rsidR="009A6021" w:rsidRPr="0079139F" w:rsidRDefault="009A6021" w:rsidP="009A6021">
            <w:pPr>
              <w:pStyle w:val="Arial11Bold"/>
              <w:rPr>
                <w:rFonts w:cs="Arial"/>
              </w:rPr>
            </w:pPr>
            <w:r w:rsidRPr="0079139F">
              <w:rPr>
                <w:rFonts w:cs="Arial"/>
              </w:rPr>
              <w:t>TERRE Data Validation and Consistency Rules</w:t>
            </w:r>
          </w:p>
        </w:tc>
        <w:tc>
          <w:tcPr>
            <w:tcW w:w="6634" w:type="dxa"/>
          </w:tcPr>
          <w:p w14:paraId="7AC65FEF" w14:textId="12093011" w:rsidR="009A6021" w:rsidRDefault="009A6021" w:rsidP="009A6021">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9A6021" w:rsidRPr="007E0B31" w14:paraId="377F57A2" w14:textId="77777777" w:rsidTr="0DEE1E6E">
        <w:trPr>
          <w:cantSplit/>
        </w:trPr>
        <w:tc>
          <w:tcPr>
            <w:tcW w:w="2884" w:type="dxa"/>
          </w:tcPr>
          <w:p w14:paraId="150333DE" w14:textId="33A1157A" w:rsidR="009A6021" w:rsidRDefault="009A6021" w:rsidP="009A6021">
            <w:pPr>
              <w:pStyle w:val="Arial11Bold"/>
              <w:jc w:val="both"/>
              <w:rPr>
                <w:rFonts w:cs="Arial"/>
              </w:rPr>
            </w:pPr>
            <w:r w:rsidRPr="0081264E">
              <w:rPr>
                <w:rFonts w:cs="Arial"/>
              </w:rPr>
              <w:t>TERRE Gate Closure</w:t>
            </w:r>
          </w:p>
        </w:tc>
        <w:tc>
          <w:tcPr>
            <w:tcW w:w="6634" w:type="dxa"/>
          </w:tcPr>
          <w:p w14:paraId="36E98425" w14:textId="7BF742E0" w:rsidR="009A6021" w:rsidRPr="0081264E" w:rsidRDefault="009A6021" w:rsidP="009A6021">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9A6021" w:rsidRPr="007E0B31" w14:paraId="162A65B2" w14:textId="77777777" w:rsidTr="0DEE1E6E">
        <w:trPr>
          <w:cantSplit/>
        </w:trPr>
        <w:tc>
          <w:tcPr>
            <w:tcW w:w="2884" w:type="dxa"/>
          </w:tcPr>
          <w:p w14:paraId="1E8AEB6A" w14:textId="77777777" w:rsidR="009A6021" w:rsidRDefault="009A6021" w:rsidP="009A6021">
            <w:pPr>
              <w:pStyle w:val="Arial11Bold"/>
              <w:jc w:val="both"/>
              <w:rPr>
                <w:rFonts w:cs="Arial"/>
              </w:rPr>
            </w:pPr>
            <w:r>
              <w:rPr>
                <w:rFonts w:cs="Arial"/>
              </w:rPr>
              <w:t>TERRE Instruction</w:t>
            </w:r>
          </w:p>
          <w:p w14:paraId="6C90D26B" w14:textId="1F6FC951" w:rsidR="009A6021" w:rsidRPr="0081264E" w:rsidRDefault="009A6021" w:rsidP="009A6021">
            <w:pPr>
              <w:pStyle w:val="Arial11Bold"/>
              <w:jc w:val="both"/>
              <w:rPr>
                <w:rFonts w:cs="Arial"/>
              </w:rPr>
            </w:pPr>
            <w:r w:rsidRPr="0081264E">
              <w:rPr>
                <w:rFonts w:cs="Arial"/>
              </w:rPr>
              <w:t>Guide</w:t>
            </w:r>
          </w:p>
        </w:tc>
        <w:tc>
          <w:tcPr>
            <w:tcW w:w="6634" w:type="dxa"/>
          </w:tcPr>
          <w:p w14:paraId="0AE534E2" w14:textId="203C4D64" w:rsidR="009A6021" w:rsidRDefault="009A6021" w:rsidP="009A6021">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9A6021" w:rsidRPr="007E0B31" w14:paraId="3B8258A7" w14:textId="77777777" w:rsidTr="0DEE1E6E">
        <w:trPr>
          <w:cantSplit/>
        </w:trPr>
        <w:tc>
          <w:tcPr>
            <w:tcW w:w="2884" w:type="dxa"/>
          </w:tcPr>
          <w:p w14:paraId="0D19D080" w14:textId="77777777" w:rsidR="009A6021" w:rsidRPr="007E0B31" w:rsidRDefault="009A6021" w:rsidP="009A6021">
            <w:pPr>
              <w:pStyle w:val="Arial11Bold"/>
              <w:rPr>
                <w:rFonts w:cs="Arial"/>
              </w:rPr>
            </w:pPr>
            <w:r w:rsidRPr="007E0B31">
              <w:rPr>
                <w:rFonts w:cs="Arial"/>
              </w:rPr>
              <w:t>Test Co-ordinator</w:t>
            </w:r>
          </w:p>
        </w:tc>
        <w:tc>
          <w:tcPr>
            <w:tcW w:w="6634" w:type="dxa"/>
          </w:tcPr>
          <w:p w14:paraId="326082B0" w14:textId="77777777" w:rsidR="009A6021" w:rsidRPr="007E0B31" w:rsidRDefault="009A6021" w:rsidP="009A6021">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9A6021" w:rsidRPr="007E0B31" w14:paraId="01488D17" w14:textId="77777777" w:rsidTr="0DEE1E6E">
        <w:trPr>
          <w:cantSplit/>
        </w:trPr>
        <w:tc>
          <w:tcPr>
            <w:tcW w:w="2884" w:type="dxa"/>
          </w:tcPr>
          <w:p w14:paraId="128FD9C9" w14:textId="77777777" w:rsidR="009A6021" w:rsidRPr="007E0B31" w:rsidRDefault="009A6021" w:rsidP="009A6021">
            <w:pPr>
              <w:pStyle w:val="Arial11Bold"/>
              <w:rPr>
                <w:rFonts w:cs="Arial"/>
              </w:rPr>
            </w:pPr>
            <w:r w:rsidRPr="007E0B31">
              <w:rPr>
                <w:rFonts w:cs="Arial"/>
              </w:rPr>
              <w:t>Test Panel</w:t>
            </w:r>
          </w:p>
        </w:tc>
        <w:tc>
          <w:tcPr>
            <w:tcW w:w="6634" w:type="dxa"/>
          </w:tcPr>
          <w:p w14:paraId="33A2A2B3" w14:textId="77777777" w:rsidR="009A6021" w:rsidRPr="007E0B31" w:rsidRDefault="009A6021" w:rsidP="009A6021">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9A6021" w:rsidRPr="007E0B31" w14:paraId="2164A4E4" w14:textId="77777777" w:rsidTr="0DEE1E6E">
        <w:trPr>
          <w:cantSplit/>
        </w:trPr>
        <w:tc>
          <w:tcPr>
            <w:tcW w:w="2884" w:type="dxa"/>
          </w:tcPr>
          <w:p w14:paraId="1F60112F" w14:textId="41D5FEBC" w:rsidR="009A6021" w:rsidRPr="00875FA6" w:rsidRDefault="009A6021" w:rsidP="009A6021">
            <w:pPr>
              <w:pStyle w:val="Arial11Bold"/>
            </w:pPr>
            <w:r w:rsidRPr="00875FA6">
              <w:t>Test Plan</w:t>
            </w:r>
          </w:p>
        </w:tc>
        <w:tc>
          <w:tcPr>
            <w:tcW w:w="6634" w:type="dxa"/>
          </w:tcPr>
          <w:p w14:paraId="438005A0" w14:textId="76F7FBDF" w:rsidR="009A6021" w:rsidRPr="00875FA6" w:rsidRDefault="009A6021" w:rsidP="009A6021">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9A6021" w:rsidRPr="007E0B31" w14:paraId="28AD5A3B" w14:textId="77777777" w:rsidTr="0DEE1E6E">
        <w:trPr>
          <w:cantSplit/>
        </w:trPr>
        <w:tc>
          <w:tcPr>
            <w:tcW w:w="2884" w:type="dxa"/>
          </w:tcPr>
          <w:p w14:paraId="57595996" w14:textId="77777777" w:rsidR="009A6021" w:rsidRPr="007E0B31" w:rsidRDefault="009A6021" w:rsidP="009A6021">
            <w:pPr>
              <w:pStyle w:val="Arial11Bold"/>
              <w:rPr>
                <w:rFonts w:cs="Arial"/>
              </w:rPr>
            </w:pPr>
            <w:r w:rsidRPr="007E0B31">
              <w:rPr>
                <w:rFonts w:cs="Arial"/>
              </w:rPr>
              <w:t>Test Programme</w:t>
            </w:r>
          </w:p>
        </w:tc>
        <w:tc>
          <w:tcPr>
            <w:tcW w:w="6634" w:type="dxa"/>
          </w:tcPr>
          <w:p w14:paraId="19CEAC1B" w14:textId="77C128C1" w:rsidR="009A6021" w:rsidRPr="007E0B31" w:rsidRDefault="009A6021" w:rsidP="009A6021">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9A6021" w:rsidRPr="007E0B31" w14:paraId="1328CFC6" w14:textId="77777777" w:rsidTr="0DEE1E6E">
        <w:trPr>
          <w:cantSplit/>
        </w:trPr>
        <w:tc>
          <w:tcPr>
            <w:tcW w:w="2884" w:type="dxa"/>
          </w:tcPr>
          <w:p w14:paraId="1D6B5BC8" w14:textId="77777777" w:rsidR="009A6021" w:rsidRPr="007E0B31" w:rsidRDefault="009A6021" w:rsidP="009A6021">
            <w:pPr>
              <w:pStyle w:val="Arial11Bold"/>
              <w:rPr>
                <w:rFonts w:cs="Arial"/>
              </w:rPr>
            </w:pPr>
            <w:r w:rsidRPr="007E0B31">
              <w:rPr>
                <w:rFonts w:cs="Arial"/>
              </w:rPr>
              <w:t>Test Proposer</w:t>
            </w:r>
          </w:p>
        </w:tc>
        <w:tc>
          <w:tcPr>
            <w:tcW w:w="6634" w:type="dxa"/>
          </w:tcPr>
          <w:p w14:paraId="3AACD309" w14:textId="77777777" w:rsidR="009A6021" w:rsidRPr="007E0B31" w:rsidRDefault="009A6021" w:rsidP="009A6021">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9A6021" w:rsidRPr="007E0B31" w14:paraId="316C92C8" w14:textId="77777777" w:rsidTr="0DEE1E6E">
        <w:trPr>
          <w:cantSplit/>
        </w:trPr>
        <w:tc>
          <w:tcPr>
            <w:tcW w:w="2884" w:type="dxa"/>
          </w:tcPr>
          <w:p w14:paraId="06874C34" w14:textId="30838C72" w:rsidR="009A6021" w:rsidRPr="004C03CD" w:rsidRDefault="009A6021" w:rsidP="009A6021">
            <w:pPr>
              <w:pStyle w:val="Arial11Bold"/>
              <w:rPr>
                <w:rFonts w:cs="Arial"/>
              </w:rPr>
            </w:pPr>
            <w:r w:rsidRPr="002510FF">
              <w:rPr>
                <w:rFonts w:cs="Arial"/>
              </w:rPr>
              <w:t>Test Signal</w:t>
            </w:r>
          </w:p>
        </w:tc>
        <w:tc>
          <w:tcPr>
            <w:tcW w:w="6634" w:type="dxa"/>
          </w:tcPr>
          <w:p w14:paraId="0F830BE9" w14:textId="5C14D1D7" w:rsidR="009A6021" w:rsidRPr="004C03CD" w:rsidRDefault="009A6021" w:rsidP="009A6021">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9A6021" w:rsidRPr="007E0B31" w14:paraId="1191920B" w14:textId="77777777" w:rsidTr="0DEE1E6E">
        <w:trPr>
          <w:cantSplit/>
        </w:trPr>
        <w:tc>
          <w:tcPr>
            <w:tcW w:w="2884" w:type="dxa"/>
          </w:tcPr>
          <w:p w14:paraId="1A32535D" w14:textId="3657B7C0" w:rsidR="009A6021" w:rsidRPr="007E0B31" w:rsidRDefault="009A6021" w:rsidP="009A6021">
            <w:pPr>
              <w:pStyle w:val="Arial11Bold"/>
              <w:rPr>
                <w:rFonts w:cs="Arial"/>
              </w:rPr>
            </w:pPr>
            <w:r>
              <w:rPr>
                <w:rFonts w:cs="Arial"/>
              </w:rPr>
              <w:t>The Company</w:t>
            </w:r>
          </w:p>
        </w:tc>
        <w:tc>
          <w:tcPr>
            <w:tcW w:w="6634" w:type="dxa"/>
          </w:tcPr>
          <w:p w14:paraId="17B4E3BD" w14:textId="70ADDF76" w:rsidR="009A6021" w:rsidRPr="007E0B31" w:rsidRDefault="009A6021" w:rsidP="009A6021">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 </w:t>
            </w:r>
          </w:p>
        </w:tc>
      </w:tr>
      <w:tr w:rsidR="009A6021" w:rsidRPr="007E0B31" w14:paraId="100BAB28" w14:textId="77777777" w:rsidTr="0DEE1E6E">
        <w:trPr>
          <w:cantSplit/>
        </w:trPr>
        <w:tc>
          <w:tcPr>
            <w:tcW w:w="2884" w:type="dxa"/>
          </w:tcPr>
          <w:p w14:paraId="4F575092" w14:textId="1BAAF1FB" w:rsidR="009A6021" w:rsidRPr="007E0B31" w:rsidRDefault="009A6021" w:rsidP="009A6021">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9A6021" w:rsidRPr="007E0B31" w:rsidRDefault="009A6021" w:rsidP="009A6021">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9A6021" w:rsidRPr="007E0B31" w14:paraId="07C21332" w14:textId="77777777" w:rsidTr="0DEE1E6E">
        <w:trPr>
          <w:cantSplit/>
        </w:trPr>
        <w:tc>
          <w:tcPr>
            <w:tcW w:w="2884" w:type="dxa"/>
          </w:tcPr>
          <w:p w14:paraId="46DE90D6" w14:textId="315D2376" w:rsidR="009A6021" w:rsidRPr="007E0B31" w:rsidRDefault="009A6021" w:rsidP="009A6021">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9A6021" w:rsidRPr="007E0B31" w:rsidRDefault="009A6021" w:rsidP="009A6021">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A6021" w:rsidRPr="007E0B31" w14:paraId="7E0C0F2F" w14:textId="77777777" w:rsidTr="0DEE1E6E">
        <w:trPr>
          <w:cantSplit/>
        </w:trPr>
        <w:tc>
          <w:tcPr>
            <w:tcW w:w="2884" w:type="dxa"/>
          </w:tcPr>
          <w:p w14:paraId="1E0D9CB3" w14:textId="157BEEAF" w:rsidR="009A6021" w:rsidRPr="00A438EF" w:rsidRDefault="009A6021" w:rsidP="009A6021">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9A6021" w:rsidRPr="00CE4CCF" w:rsidRDefault="009A6021" w:rsidP="009A6021">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9A6021" w:rsidRPr="007E0B31" w14:paraId="051B9233" w14:textId="77777777" w:rsidTr="0DEE1E6E">
        <w:trPr>
          <w:cantSplit/>
        </w:trPr>
        <w:tc>
          <w:tcPr>
            <w:tcW w:w="2884" w:type="dxa"/>
          </w:tcPr>
          <w:p w14:paraId="2A8B99B3" w14:textId="592766FF" w:rsidR="009A6021" w:rsidRPr="007E0B31" w:rsidRDefault="009A6021" w:rsidP="009A6021">
            <w:pPr>
              <w:pStyle w:val="Arial11Bold"/>
              <w:rPr>
                <w:rFonts w:cs="Arial"/>
              </w:rPr>
            </w:pPr>
            <w:r w:rsidRPr="0001102F">
              <w:rPr>
                <w:rFonts w:cs="Arial"/>
              </w:rPr>
              <w:t>Top Up Restoration Contract</w:t>
            </w:r>
          </w:p>
        </w:tc>
        <w:tc>
          <w:tcPr>
            <w:tcW w:w="6634" w:type="dxa"/>
          </w:tcPr>
          <w:p w14:paraId="48943893" w14:textId="224A59E7" w:rsidR="009A6021" w:rsidRPr="007E0B31" w:rsidRDefault="009A6021" w:rsidP="009A6021">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9A6021" w:rsidRPr="007E0B31" w14:paraId="767E36DB" w14:textId="77777777" w:rsidTr="0DEE1E6E">
        <w:trPr>
          <w:cantSplit/>
        </w:trPr>
        <w:tc>
          <w:tcPr>
            <w:tcW w:w="2884" w:type="dxa"/>
          </w:tcPr>
          <w:p w14:paraId="130A2E6E" w14:textId="3CD6AF48" w:rsidR="009A6021" w:rsidRPr="007E0B31" w:rsidRDefault="009A6021" w:rsidP="009A6021">
            <w:pPr>
              <w:pStyle w:val="Arial11Bold"/>
              <w:rPr>
                <w:rFonts w:cs="Arial"/>
              </w:rPr>
            </w:pPr>
            <w:r>
              <w:rPr>
                <w:rFonts w:cs="Arial"/>
              </w:rPr>
              <w:t>Top Up Restoration Contractor</w:t>
            </w:r>
          </w:p>
        </w:tc>
        <w:tc>
          <w:tcPr>
            <w:tcW w:w="6634" w:type="dxa"/>
          </w:tcPr>
          <w:p w14:paraId="08A3E597" w14:textId="5B2259FC" w:rsidR="009A6021" w:rsidRPr="007E0B31" w:rsidRDefault="009A6021" w:rsidP="009A6021">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9A6021" w:rsidRPr="007E0B31" w14:paraId="7BDEB1D1" w14:textId="77777777" w:rsidTr="0DEE1E6E">
        <w:trPr>
          <w:cantSplit/>
        </w:trPr>
        <w:tc>
          <w:tcPr>
            <w:tcW w:w="2884" w:type="dxa"/>
          </w:tcPr>
          <w:p w14:paraId="6AAC9811" w14:textId="3492013A" w:rsidR="009A6021" w:rsidRPr="007E0B31" w:rsidRDefault="009A6021" w:rsidP="009A6021">
            <w:pPr>
              <w:pStyle w:val="Arial11Bold"/>
              <w:rPr>
                <w:rFonts w:cs="Arial"/>
              </w:rPr>
            </w:pPr>
            <w:r>
              <w:rPr>
                <w:rFonts w:cs="Arial"/>
              </w:rPr>
              <w:t>Top Up Restoration Plant</w:t>
            </w:r>
          </w:p>
        </w:tc>
        <w:tc>
          <w:tcPr>
            <w:tcW w:w="6634" w:type="dxa"/>
          </w:tcPr>
          <w:p w14:paraId="7A52B53D" w14:textId="73F2688D" w:rsidR="009A6021" w:rsidRPr="007E0B31" w:rsidRDefault="009A6021" w:rsidP="009A6021">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9A6021" w:rsidRPr="007E0B31" w14:paraId="616F93ED" w14:textId="77777777" w:rsidTr="0DEE1E6E">
        <w:trPr>
          <w:cantSplit/>
        </w:trPr>
        <w:tc>
          <w:tcPr>
            <w:tcW w:w="2884" w:type="dxa"/>
          </w:tcPr>
          <w:p w14:paraId="24BE8F65" w14:textId="7F0CB3AF" w:rsidR="009A6021" w:rsidRPr="007E0B31" w:rsidRDefault="009A6021" w:rsidP="009A6021">
            <w:pPr>
              <w:pStyle w:val="Arial11Bold"/>
              <w:rPr>
                <w:rFonts w:cs="Arial"/>
              </w:rPr>
            </w:pPr>
            <w:r>
              <w:rPr>
                <w:rFonts w:cs="Arial"/>
              </w:rPr>
              <w:t>Top Up Restoration Plant Test</w:t>
            </w:r>
          </w:p>
        </w:tc>
        <w:tc>
          <w:tcPr>
            <w:tcW w:w="6634" w:type="dxa"/>
          </w:tcPr>
          <w:p w14:paraId="3D8FD0F6" w14:textId="218B9E06" w:rsidR="009A6021" w:rsidRPr="007E0B31" w:rsidRDefault="009A6021" w:rsidP="009A6021">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9A6021" w:rsidRPr="007E0B31" w14:paraId="6E50222A" w14:textId="77777777" w:rsidTr="0DEE1E6E">
        <w:trPr>
          <w:cantSplit/>
        </w:trPr>
        <w:tc>
          <w:tcPr>
            <w:tcW w:w="2884" w:type="dxa"/>
          </w:tcPr>
          <w:p w14:paraId="1FB787B1" w14:textId="77777777" w:rsidR="009A6021" w:rsidRPr="007E0B31" w:rsidRDefault="009A6021" w:rsidP="009A6021">
            <w:pPr>
              <w:pStyle w:val="Arial11Bold"/>
              <w:rPr>
                <w:rFonts w:cs="Arial"/>
              </w:rPr>
            </w:pPr>
            <w:r w:rsidRPr="007E0B31">
              <w:rPr>
                <w:rFonts w:cs="Arial"/>
              </w:rPr>
              <w:t>Total Shutdown</w:t>
            </w:r>
          </w:p>
        </w:tc>
        <w:tc>
          <w:tcPr>
            <w:tcW w:w="6634" w:type="dxa"/>
          </w:tcPr>
          <w:p w14:paraId="5EDD63F2" w14:textId="1C79CF52" w:rsidR="009A6021" w:rsidRPr="007E0B31" w:rsidRDefault="009A6021" w:rsidP="009A6021">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9A6021" w:rsidRPr="007E0B31" w14:paraId="03665F8A" w14:textId="77777777" w:rsidTr="0DEE1E6E">
        <w:trPr>
          <w:cantSplit/>
        </w:trPr>
        <w:tc>
          <w:tcPr>
            <w:tcW w:w="2884" w:type="dxa"/>
          </w:tcPr>
          <w:p w14:paraId="133B8AA4" w14:textId="77777777" w:rsidR="009A6021" w:rsidRPr="007E0B31" w:rsidRDefault="009A6021" w:rsidP="009A6021">
            <w:pPr>
              <w:pStyle w:val="Arial11Bold"/>
              <w:rPr>
                <w:rFonts w:cs="Arial"/>
              </w:rPr>
            </w:pPr>
            <w:r w:rsidRPr="007E0B31">
              <w:rPr>
                <w:rFonts w:cs="Arial"/>
              </w:rPr>
              <w:t>Total System</w:t>
            </w:r>
          </w:p>
        </w:tc>
        <w:tc>
          <w:tcPr>
            <w:tcW w:w="6634" w:type="dxa"/>
          </w:tcPr>
          <w:p w14:paraId="6E425FE9" w14:textId="77777777" w:rsidR="009A6021" w:rsidRPr="007E0B31" w:rsidRDefault="009A6021" w:rsidP="009A6021">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9A6021" w:rsidRPr="007E0B31" w14:paraId="2CEA121D" w14:textId="77777777" w:rsidTr="0DEE1E6E">
        <w:trPr>
          <w:cantSplit/>
        </w:trPr>
        <w:tc>
          <w:tcPr>
            <w:tcW w:w="2884" w:type="dxa"/>
          </w:tcPr>
          <w:p w14:paraId="096BE835" w14:textId="77777777" w:rsidR="009A6021" w:rsidRPr="007E0B31" w:rsidRDefault="009A6021" w:rsidP="009A6021">
            <w:pPr>
              <w:pStyle w:val="Arial11Bold"/>
              <w:rPr>
                <w:rFonts w:cs="Arial"/>
              </w:rPr>
            </w:pPr>
            <w:r w:rsidRPr="007E0B31">
              <w:rPr>
                <w:rFonts w:cs="Arial"/>
              </w:rPr>
              <w:t>Trading Point</w:t>
            </w:r>
          </w:p>
        </w:tc>
        <w:tc>
          <w:tcPr>
            <w:tcW w:w="6634" w:type="dxa"/>
          </w:tcPr>
          <w:p w14:paraId="0BB80024" w14:textId="6807865F" w:rsidR="009A6021" w:rsidRPr="007E0B31" w:rsidRDefault="009A6021" w:rsidP="009A6021">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9A6021" w:rsidRPr="007E0B31" w14:paraId="6355B4EF" w14:textId="77777777" w:rsidTr="0DEE1E6E">
        <w:trPr>
          <w:cantSplit/>
        </w:trPr>
        <w:tc>
          <w:tcPr>
            <w:tcW w:w="2884" w:type="dxa"/>
          </w:tcPr>
          <w:p w14:paraId="2AC59C62" w14:textId="77777777" w:rsidR="009A6021" w:rsidRPr="007E0B31" w:rsidRDefault="009A6021" w:rsidP="009A6021">
            <w:pPr>
              <w:pStyle w:val="Arial11Bold"/>
              <w:rPr>
                <w:rFonts w:cs="Arial"/>
              </w:rPr>
            </w:pPr>
            <w:r w:rsidRPr="007E0B31">
              <w:rPr>
                <w:rFonts w:cs="Arial"/>
              </w:rPr>
              <w:t>Transfer Date</w:t>
            </w:r>
          </w:p>
        </w:tc>
        <w:tc>
          <w:tcPr>
            <w:tcW w:w="6634" w:type="dxa"/>
          </w:tcPr>
          <w:p w14:paraId="7A0D17C4" w14:textId="77777777" w:rsidR="009A6021" w:rsidRPr="007E0B31" w:rsidRDefault="009A6021" w:rsidP="009A6021">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9A6021" w:rsidRPr="007E0B31" w14:paraId="2FFD149D" w14:textId="77777777" w:rsidTr="0DEE1E6E">
        <w:trPr>
          <w:cantSplit/>
        </w:trPr>
        <w:tc>
          <w:tcPr>
            <w:tcW w:w="2884" w:type="dxa"/>
          </w:tcPr>
          <w:p w14:paraId="6A0B230B" w14:textId="77777777" w:rsidR="009A6021" w:rsidRPr="007E0B31" w:rsidRDefault="009A6021" w:rsidP="009A6021">
            <w:pPr>
              <w:pStyle w:val="Arial11Bold"/>
              <w:rPr>
                <w:rFonts w:cs="Arial"/>
              </w:rPr>
            </w:pPr>
            <w:r w:rsidRPr="007E0B31">
              <w:rPr>
                <w:rFonts w:cs="Arial"/>
              </w:rPr>
              <w:lastRenderedPageBreak/>
              <w:t>Transmission</w:t>
            </w:r>
          </w:p>
        </w:tc>
        <w:tc>
          <w:tcPr>
            <w:tcW w:w="6634" w:type="dxa"/>
          </w:tcPr>
          <w:p w14:paraId="484C3E41" w14:textId="77777777" w:rsidR="009A6021" w:rsidRPr="007E0B31" w:rsidRDefault="009A6021" w:rsidP="009A6021">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9A6021" w:rsidRPr="007E0B31" w14:paraId="369076F1" w14:textId="77777777" w:rsidTr="0DEE1E6E">
        <w:trPr>
          <w:cantSplit/>
        </w:trPr>
        <w:tc>
          <w:tcPr>
            <w:tcW w:w="2884" w:type="dxa"/>
          </w:tcPr>
          <w:p w14:paraId="1B0C8C13" w14:textId="77777777" w:rsidR="009A6021" w:rsidRPr="007E0B31" w:rsidRDefault="009A6021" w:rsidP="009A6021">
            <w:pPr>
              <w:pStyle w:val="Arial11Bold"/>
              <w:rPr>
                <w:rFonts w:cs="Arial"/>
              </w:rPr>
            </w:pPr>
            <w:r w:rsidRPr="007E0B31">
              <w:rPr>
                <w:rFonts w:cs="Arial"/>
                <w:lang w:val="en-US"/>
              </w:rPr>
              <w:t>Transmission Area</w:t>
            </w:r>
          </w:p>
        </w:tc>
        <w:tc>
          <w:tcPr>
            <w:tcW w:w="6634" w:type="dxa"/>
          </w:tcPr>
          <w:p w14:paraId="4B6681DA"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9A6021" w:rsidRPr="007E0B31" w14:paraId="052C965A" w14:textId="77777777" w:rsidTr="0DEE1E6E">
        <w:trPr>
          <w:cantSplit/>
        </w:trPr>
        <w:tc>
          <w:tcPr>
            <w:tcW w:w="2884" w:type="dxa"/>
          </w:tcPr>
          <w:p w14:paraId="5F2FC0DC" w14:textId="77777777" w:rsidR="009A6021" w:rsidRPr="007E0B31" w:rsidRDefault="009A6021" w:rsidP="009A6021">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9A6021" w:rsidRPr="007E0B31" w:rsidRDefault="009A6021" w:rsidP="009A6021">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9A6021" w:rsidRPr="007E0B31" w14:paraId="0DDE5639" w14:textId="77777777" w:rsidTr="0DEE1E6E">
        <w:trPr>
          <w:cantSplit/>
        </w:trPr>
        <w:tc>
          <w:tcPr>
            <w:tcW w:w="2884" w:type="dxa"/>
          </w:tcPr>
          <w:p w14:paraId="1A90AEFF" w14:textId="77777777" w:rsidR="009A6021" w:rsidRPr="007E0B31" w:rsidRDefault="009A6021" w:rsidP="009A6021">
            <w:pPr>
              <w:pStyle w:val="Arial11Bold"/>
              <w:rPr>
                <w:rFonts w:cs="Arial"/>
              </w:rPr>
            </w:pPr>
            <w:r w:rsidRPr="007E0B31">
              <w:rPr>
                <w:rFonts w:cs="Arial"/>
              </w:rPr>
              <w:t>Transmission DC Converter</w:t>
            </w:r>
          </w:p>
        </w:tc>
        <w:tc>
          <w:tcPr>
            <w:tcW w:w="6634" w:type="dxa"/>
          </w:tcPr>
          <w:p w14:paraId="3B963E3C" w14:textId="77777777" w:rsidR="009A6021" w:rsidRPr="007E0B31" w:rsidRDefault="009A6021" w:rsidP="009A6021">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9A6021" w:rsidRPr="007E0B31" w14:paraId="5F8263B5" w14:textId="77777777" w:rsidTr="0DEE1E6E">
        <w:trPr>
          <w:cantSplit/>
        </w:trPr>
        <w:tc>
          <w:tcPr>
            <w:tcW w:w="2884" w:type="dxa"/>
          </w:tcPr>
          <w:p w14:paraId="259E74B1" w14:textId="77777777" w:rsidR="009A6021" w:rsidRPr="007E0B31" w:rsidRDefault="009A6021" w:rsidP="009A6021">
            <w:pPr>
              <w:pStyle w:val="Arial11Bold"/>
              <w:rPr>
                <w:rFonts w:cs="Arial"/>
              </w:rPr>
            </w:pPr>
            <w:r w:rsidRPr="007E0B31">
              <w:rPr>
                <w:rFonts w:cs="Arial"/>
              </w:rPr>
              <w:t>Transmission Entry Capacity</w:t>
            </w:r>
          </w:p>
        </w:tc>
        <w:tc>
          <w:tcPr>
            <w:tcW w:w="6634" w:type="dxa"/>
          </w:tcPr>
          <w:p w14:paraId="4AEF75AE" w14:textId="77777777" w:rsidR="009A6021" w:rsidRPr="007E0B31" w:rsidRDefault="009A6021" w:rsidP="009A6021">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A6021" w:rsidRPr="007E0B31" w14:paraId="01834965" w14:textId="77777777" w:rsidTr="0DEE1E6E">
        <w:trPr>
          <w:cantSplit/>
        </w:trPr>
        <w:tc>
          <w:tcPr>
            <w:tcW w:w="2884" w:type="dxa"/>
          </w:tcPr>
          <w:p w14:paraId="28380C3E" w14:textId="77777777" w:rsidR="009A6021" w:rsidRPr="007E0B31" w:rsidRDefault="009A6021" w:rsidP="009A6021">
            <w:pPr>
              <w:pStyle w:val="Arial11Bold"/>
              <w:rPr>
                <w:rFonts w:cs="Arial"/>
              </w:rPr>
            </w:pPr>
            <w:r w:rsidRPr="007E0B31">
              <w:rPr>
                <w:rFonts w:cs="Arial"/>
              </w:rPr>
              <w:t>Transmission Interface Circuit</w:t>
            </w:r>
          </w:p>
        </w:tc>
        <w:tc>
          <w:tcPr>
            <w:tcW w:w="6634" w:type="dxa"/>
          </w:tcPr>
          <w:p w14:paraId="77136DC3" w14:textId="77777777" w:rsidR="009A6021" w:rsidRPr="00E9642F" w:rsidRDefault="009A6021" w:rsidP="009A6021">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9A6021" w:rsidRPr="007E0B31" w:rsidRDefault="009A6021" w:rsidP="009A6021">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9A6021" w:rsidRPr="007E0B31" w14:paraId="14A60B97" w14:textId="77777777" w:rsidTr="0DEE1E6E">
        <w:trPr>
          <w:cantSplit/>
        </w:trPr>
        <w:tc>
          <w:tcPr>
            <w:tcW w:w="2884" w:type="dxa"/>
          </w:tcPr>
          <w:p w14:paraId="24A351F4" w14:textId="77777777" w:rsidR="009A6021" w:rsidRPr="007E0B31" w:rsidRDefault="009A6021" w:rsidP="009A6021">
            <w:pPr>
              <w:pStyle w:val="Arial11Bold"/>
              <w:rPr>
                <w:rFonts w:cs="Arial"/>
              </w:rPr>
            </w:pPr>
            <w:r w:rsidRPr="007E0B31">
              <w:rPr>
                <w:rFonts w:cs="Arial"/>
              </w:rPr>
              <w:t>Transmission Interface Point</w:t>
            </w:r>
          </w:p>
        </w:tc>
        <w:tc>
          <w:tcPr>
            <w:tcW w:w="6634" w:type="dxa"/>
          </w:tcPr>
          <w:p w14:paraId="288BC234" w14:textId="0940EB1B" w:rsidR="009A6021" w:rsidRPr="007E0B31" w:rsidRDefault="009A6021" w:rsidP="009A6021">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9A6021" w:rsidRPr="007E0B31" w14:paraId="12E4E169" w14:textId="77777777" w:rsidTr="0DEE1E6E">
        <w:trPr>
          <w:cantSplit/>
        </w:trPr>
        <w:tc>
          <w:tcPr>
            <w:tcW w:w="2884" w:type="dxa"/>
          </w:tcPr>
          <w:p w14:paraId="41174EA6" w14:textId="77777777" w:rsidR="009A6021" w:rsidRPr="007E0B31" w:rsidRDefault="009A6021" w:rsidP="009A6021">
            <w:pPr>
              <w:pStyle w:val="Arial11Bold"/>
              <w:rPr>
                <w:rFonts w:cs="Arial"/>
              </w:rPr>
            </w:pPr>
            <w:r w:rsidRPr="007E0B31">
              <w:rPr>
                <w:rFonts w:cs="Arial"/>
              </w:rPr>
              <w:t>Transmission Interface Site</w:t>
            </w:r>
          </w:p>
        </w:tc>
        <w:tc>
          <w:tcPr>
            <w:tcW w:w="6634" w:type="dxa"/>
          </w:tcPr>
          <w:p w14:paraId="36310DA2" w14:textId="1A88231F" w:rsidR="009A6021" w:rsidRPr="007E0B31" w:rsidRDefault="009A6021" w:rsidP="009A6021">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9A6021" w:rsidRPr="007E0B31" w14:paraId="0B4F08F2" w14:textId="77777777" w:rsidTr="0DEE1E6E">
        <w:trPr>
          <w:cantSplit/>
        </w:trPr>
        <w:tc>
          <w:tcPr>
            <w:tcW w:w="2884" w:type="dxa"/>
          </w:tcPr>
          <w:p w14:paraId="71A83FA6" w14:textId="77777777" w:rsidR="009A6021" w:rsidRPr="007E0B31" w:rsidRDefault="009A6021" w:rsidP="009A6021">
            <w:pPr>
              <w:pStyle w:val="Arial11Bold"/>
              <w:rPr>
                <w:rFonts w:cs="Arial"/>
              </w:rPr>
            </w:pPr>
            <w:r w:rsidRPr="007E0B31">
              <w:rPr>
                <w:rFonts w:cs="Arial"/>
              </w:rPr>
              <w:t>Transmission Licence</w:t>
            </w:r>
          </w:p>
        </w:tc>
        <w:tc>
          <w:tcPr>
            <w:tcW w:w="6634" w:type="dxa"/>
          </w:tcPr>
          <w:p w14:paraId="5E9EC095" w14:textId="77777777" w:rsidR="009A6021" w:rsidRPr="007E0B31" w:rsidRDefault="009A6021" w:rsidP="009A6021">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9A6021" w:rsidRPr="007E0B31" w14:paraId="1F5A6A84" w14:textId="77777777" w:rsidTr="0DEE1E6E">
        <w:trPr>
          <w:cantSplit/>
        </w:trPr>
        <w:tc>
          <w:tcPr>
            <w:tcW w:w="2884" w:type="dxa"/>
          </w:tcPr>
          <w:p w14:paraId="7216E635" w14:textId="77777777" w:rsidR="009A6021" w:rsidRPr="007E0B31" w:rsidRDefault="009A6021" w:rsidP="009A6021">
            <w:pPr>
              <w:pStyle w:val="Arial11Bold"/>
              <w:rPr>
                <w:rFonts w:cs="Arial"/>
              </w:rPr>
            </w:pPr>
            <w:r w:rsidRPr="007E0B31">
              <w:rPr>
                <w:rFonts w:cs="Arial"/>
              </w:rPr>
              <w:t>Transmission Licensee</w:t>
            </w:r>
          </w:p>
        </w:tc>
        <w:tc>
          <w:tcPr>
            <w:tcW w:w="6634" w:type="dxa"/>
          </w:tcPr>
          <w:p w14:paraId="738A653A" w14:textId="37035491" w:rsidR="009A6021" w:rsidRPr="007E0B31" w:rsidRDefault="009A6021" w:rsidP="009A6021">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9A6021" w:rsidRPr="007E0B31" w14:paraId="6ED18EA3" w14:textId="77777777" w:rsidTr="0DEE1E6E">
        <w:trPr>
          <w:cantSplit/>
        </w:trPr>
        <w:tc>
          <w:tcPr>
            <w:tcW w:w="2884" w:type="dxa"/>
          </w:tcPr>
          <w:p w14:paraId="6AB51AF3" w14:textId="77777777" w:rsidR="009A6021" w:rsidRPr="007E0B31" w:rsidRDefault="009A6021" w:rsidP="009A6021">
            <w:pPr>
              <w:pStyle w:val="Arial11Bold"/>
              <w:rPr>
                <w:rFonts w:cs="Arial"/>
              </w:rPr>
            </w:pPr>
            <w:r w:rsidRPr="007E0B31">
              <w:rPr>
                <w:rFonts w:cs="Arial"/>
              </w:rPr>
              <w:t>Transmission Site</w:t>
            </w:r>
          </w:p>
        </w:tc>
        <w:tc>
          <w:tcPr>
            <w:tcW w:w="6634" w:type="dxa"/>
          </w:tcPr>
          <w:p w14:paraId="307AB72A" w14:textId="46F51AFD" w:rsidR="009A6021" w:rsidRPr="007E0B31" w:rsidRDefault="009A6021" w:rsidP="009A6021">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9A6021" w:rsidRPr="007E0B31" w14:paraId="6581C4CA" w14:textId="77777777" w:rsidTr="0DEE1E6E">
        <w:trPr>
          <w:cantSplit/>
        </w:trPr>
        <w:tc>
          <w:tcPr>
            <w:tcW w:w="2884" w:type="dxa"/>
          </w:tcPr>
          <w:p w14:paraId="7859EEE2" w14:textId="77777777" w:rsidR="009A6021" w:rsidRPr="007E0B31" w:rsidRDefault="009A6021" w:rsidP="009A6021">
            <w:pPr>
              <w:pStyle w:val="Arial11Bold"/>
              <w:rPr>
                <w:rFonts w:cs="Arial"/>
              </w:rPr>
            </w:pPr>
            <w:r w:rsidRPr="007E0B31">
              <w:rPr>
                <w:rFonts w:cs="Arial"/>
              </w:rPr>
              <w:lastRenderedPageBreak/>
              <w:t>Transmission System</w:t>
            </w:r>
          </w:p>
        </w:tc>
        <w:tc>
          <w:tcPr>
            <w:tcW w:w="6634" w:type="dxa"/>
          </w:tcPr>
          <w:p w14:paraId="73BB66DD" w14:textId="77777777" w:rsidR="009A6021" w:rsidRDefault="009A6021" w:rsidP="009A6021">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9A6021" w:rsidRPr="00D95034" w:rsidRDefault="009A6021" w:rsidP="009A6021">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9A6021" w:rsidRPr="00D95034" w:rsidRDefault="009A6021" w:rsidP="009A6021">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9A6021" w:rsidRPr="007E0B31" w:rsidRDefault="009A6021" w:rsidP="009A6021">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9A6021" w:rsidRPr="007E0B31" w14:paraId="6D673E45" w14:textId="77777777" w:rsidTr="0DEE1E6E">
        <w:trPr>
          <w:cantSplit/>
        </w:trPr>
        <w:tc>
          <w:tcPr>
            <w:tcW w:w="2884" w:type="dxa"/>
          </w:tcPr>
          <w:p w14:paraId="3E6756E5" w14:textId="77777777" w:rsidR="009A6021" w:rsidRPr="007E0B31" w:rsidRDefault="009A6021" w:rsidP="009A6021">
            <w:pPr>
              <w:pStyle w:val="Arial11Bold"/>
              <w:rPr>
                <w:rFonts w:cs="Arial"/>
              </w:rPr>
            </w:pPr>
            <w:r w:rsidRPr="007E0B31">
              <w:rPr>
                <w:rFonts w:cs="Arial"/>
              </w:rPr>
              <w:t>Turbine Time Constant</w:t>
            </w:r>
          </w:p>
        </w:tc>
        <w:tc>
          <w:tcPr>
            <w:tcW w:w="6634" w:type="dxa"/>
          </w:tcPr>
          <w:p w14:paraId="1D7D5D0B" w14:textId="77777777" w:rsidR="009A6021" w:rsidRPr="007E0B31" w:rsidRDefault="009A6021" w:rsidP="009A6021">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9A6021" w:rsidRPr="007E0B31" w14:paraId="69758B0F" w14:textId="77777777" w:rsidTr="0DEE1E6E">
        <w:trPr>
          <w:cantSplit/>
        </w:trPr>
        <w:tc>
          <w:tcPr>
            <w:tcW w:w="2884" w:type="dxa"/>
          </w:tcPr>
          <w:p w14:paraId="2CCCBDA7"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9A6021" w:rsidRPr="007E0B31" w:rsidRDefault="009A6021" w:rsidP="009A6021">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9A6021" w:rsidRPr="007E0B31" w14:paraId="617806BC" w14:textId="77777777" w:rsidTr="0DEE1E6E">
        <w:trPr>
          <w:cantSplit/>
        </w:trPr>
        <w:tc>
          <w:tcPr>
            <w:tcW w:w="2884" w:type="dxa"/>
          </w:tcPr>
          <w:p w14:paraId="5D64AA45" w14:textId="77777777" w:rsidR="009A6021" w:rsidRPr="007E0B31" w:rsidRDefault="009A6021" w:rsidP="009A6021">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9A6021" w:rsidRPr="007E0B31" w:rsidRDefault="009A6021" w:rsidP="009A6021">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9A6021" w:rsidRPr="007E0B31" w14:paraId="4DC46CF3" w14:textId="77777777" w:rsidTr="0DEE1E6E">
        <w:trPr>
          <w:cantSplit/>
        </w:trPr>
        <w:tc>
          <w:tcPr>
            <w:tcW w:w="2884" w:type="dxa"/>
          </w:tcPr>
          <w:p w14:paraId="54A735C9" w14:textId="77777777" w:rsidR="009A6021" w:rsidRPr="007E0B31" w:rsidRDefault="009A6021" w:rsidP="009A6021">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9A6021" w:rsidRPr="007E0B31" w:rsidRDefault="009A6021" w:rsidP="009A6021">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9A6021" w:rsidRPr="007E0B31" w14:paraId="04971D97" w14:textId="77777777" w:rsidTr="0DEE1E6E">
        <w:trPr>
          <w:cantSplit/>
        </w:trPr>
        <w:tc>
          <w:tcPr>
            <w:tcW w:w="2884" w:type="dxa"/>
          </w:tcPr>
          <w:p w14:paraId="03947CC0" w14:textId="77777777" w:rsidR="009A6021" w:rsidRPr="007E0B31" w:rsidRDefault="009A6021" w:rsidP="009A6021">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9A6021" w:rsidRPr="007E0B31" w:rsidRDefault="009A6021" w:rsidP="009A6021">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9A6021" w:rsidRPr="007E0B31" w:rsidRDefault="009A6021" w:rsidP="009A6021">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9A6021" w:rsidRPr="007E0B31" w:rsidRDefault="009A6021" w:rsidP="009A6021">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9A6021" w:rsidRPr="007E0B31" w14:paraId="23E68C54" w14:textId="77777777" w:rsidTr="0DEE1E6E">
        <w:trPr>
          <w:cantSplit/>
        </w:trPr>
        <w:tc>
          <w:tcPr>
            <w:tcW w:w="2884" w:type="dxa"/>
          </w:tcPr>
          <w:p w14:paraId="3456D5FD" w14:textId="77777777" w:rsidR="009A6021" w:rsidRPr="007E0B31" w:rsidRDefault="009A6021" w:rsidP="009A6021">
            <w:pPr>
              <w:pStyle w:val="Arial11Bold"/>
              <w:rPr>
                <w:rFonts w:cs="Arial"/>
              </w:rPr>
            </w:pPr>
            <w:r w:rsidRPr="007E0B31">
              <w:rPr>
                <w:rFonts w:cs="Arial"/>
              </w:rPr>
              <w:t>Unbalanced Load</w:t>
            </w:r>
          </w:p>
        </w:tc>
        <w:tc>
          <w:tcPr>
            <w:tcW w:w="6634" w:type="dxa"/>
          </w:tcPr>
          <w:p w14:paraId="025C243B" w14:textId="77777777" w:rsidR="009A6021" w:rsidRPr="007E0B31" w:rsidRDefault="009A6021" w:rsidP="009A6021">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9A6021" w:rsidRPr="007E0B31" w14:paraId="6D642429" w14:textId="77777777" w:rsidTr="0DEE1E6E">
        <w:trPr>
          <w:cantSplit/>
        </w:trPr>
        <w:tc>
          <w:tcPr>
            <w:tcW w:w="2884" w:type="dxa"/>
          </w:tcPr>
          <w:p w14:paraId="5EA24264" w14:textId="77777777" w:rsidR="009A6021" w:rsidRPr="007E0B31" w:rsidRDefault="009A6021" w:rsidP="009A6021">
            <w:pPr>
              <w:pStyle w:val="Arial11Bold"/>
              <w:rPr>
                <w:rFonts w:cs="Arial"/>
              </w:rPr>
            </w:pPr>
            <w:r w:rsidRPr="007E0B31">
              <w:rPr>
                <w:rFonts w:cs="Arial"/>
              </w:rPr>
              <w:t>Under-excitation Limiter</w:t>
            </w:r>
          </w:p>
        </w:tc>
        <w:tc>
          <w:tcPr>
            <w:tcW w:w="6634" w:type="dxa"/>
          </w:tcPr>
          <w:p w14:paraId="11D9D8F0" w14:textId="73B80FD9" w:rsidR="009A6021" w:rsidRPr="007E0B31" w:rsidRDefault="009A6021" w:rsidP="009A6021">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9A6021" w:rsidRPr="007E0B31" w14:paraId="0050BCB9" w14:textId="77777777" w:rsidTr="0DEE1E6E">
        <w:trPr>
          <w:cantSplit/>
        </w:trPr>
        <w:tc>
          <w:tcPr>
            <w:tcW w:w="2884" w:type="dxa"/>
          </w:tcPr>
          <w:p w14:paraId="35CC22D8" w14:textId="77777777" w:rsidR="009A6021" w:rsidRPr="007E0B31" w:rsidRDefault="009A6021" w:rsidP="009A6021">
            <w:pPr>
              <w:pStyle w:val="Arial11Bold"/>
              <w:rPr>
                <w:rFonts w:cs="Arial"/>
              </w:rPr>
            </w:pPr>
            <w:r w:rsidRPr="007E0B31">
              <w:rPr>
                <w:rFonts w:cs="Arial"/>
              </w:rPr>
              <w:t>Under Frequency Relay</w:t>
            </w:r>
          </w:p>
        </w:tc>
        <w:tc>
          <w:tcPr>
            <w:tcW w:w="6634" w:type="dxa"/>
          </w:tcPr>
          <w:p w14:paraId="73618C50" w14:textId="77777777" w:rsidR="009A6021" w:rsidRPr="007E0B31" w:rsidRDefault="009A6021" w:rsidP="009A6021">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9A6021" w:rsidRPr="007E0B31" w14:paraId="38841ED8" w14:textId="77777777" w:rsidTr="0DEE1E6E">
        <w:trPr>
          <w:cantSplit/>
        </w:trPr>
        <w:tc>
          <w:tcPr>
            <w:tcW w:w="2884" w:type="dxa"/>
          </w:tcPr>
          <w:p w14:paraId="3464A8CD" w14:textId="77777777" w:rsidR="009A6021" w:rsidRPr="007E0B31" w:rsidRDefault="009A6021" w:rsidP="009A6021">
            <w:pPr>
              <w:pStyle w:val="Arial11Bold"/>
              <w:rPr>
                <w:rFonts w:cs="Arial"/>
              </w:rPr>
            </w:pPr>
            <w:r w:rsidRPr="007E0B31">
              <w:rPr>
                <w:rFonts w:cs="Arial"/>
              </w:rPr>
              <w:t>Unit Board</w:t>
            </w:r>
          </w:p>
        </w:tc>
        <w:tc>
          <w:tcPr>
            <w:tcW w:w="6634" w:type="dxa"/>
          </w:tcPr>
          <w:p w14:paraId="14AC7EAB" w14:textId="77777777" w:rsidR="009A6021" w:rsidRPr="007E0B31" w:rsidRDefault="009A6021" w:rsidP="009A6021">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9A6021" w:rsidRPr="007E0B31" w14:paraId="50BA31C8" w14:textId="77777777" w:rsidTr="0DEE1E6E">
        <w:trPr>
          <w:cantSplit/>
        </w:trPr>
        <w:tc>
          <w:tcPr>
            <w:tcW w:w="2884" w:type="dxa"/>
          </w:tcPr>
          <w:p w14:paraId="3FA00B34" w14:textId="77777777" w:rsidR="009A6021" w:rsidRPr="007E0B31" w:rsidRDefault="009A6021" w:rsidP="009A6021">
            <w:pPr>
              <w:pStyle w:val="Arial11Bold"/>
              <w:rPr>
                <w:rFonts w:cs="Arial"/>
              </w:rPr>
            </w:pPr>
            <w:r w:rsidRPr="007E0B31">
              <w:rPr>
                <w:rFonts w:cs="Arial"/>
              </w:rPr>
              <w:t>Unit Transformer</w:t>
            </w:r>
          </w:p>
        </w:tc>
        <w:tc>
          <w:tcPr>
            <w:tcW w:w="6634" w:type="dxa"/>
          </w:tcPr>
          <w:p w14:paraId="79DA8F59" w14:textId="7744E723" w:rsidR="009A6021" w:rsidRPr="007E0B31" w:rsidRDefault="009A6021" w:rsidP="009A6021">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9A6021" w:rsidRPr="007E0B31" w14:paraId="423C36C8" w14:textId="77777777" w:rsidTr="0DEE1E6E">
        <w:trPr>
          <w:cantSplit/>
        </w:trPr>
        <w:tc>
          <w:tcPr>
            <w:tcW w:w="2884" w:type="dxa"/>
          </w:tcPr>
          <w:p w14:paraId="1214A797" w14:textId="77777777" w:rsidR="009A6021" w:rsidRPr="007E0B31" w:rsidRDefault="009A6021" w:rsidP="009A6021">
            <w:pPr>
              <w:pStyle w:val="Arial11Bold"/>
              <w:rPr>
                <w:rFonts w:cs="Arial"/>
              </w:rPr>
            </w:pPr>
            <w:r w:rsidRPr="007E0B31">
              <w:rPr>
                <w:rFonts w:cs="Arial"/>
              </w:rPr>
              <w:lastRenderedPageBreak/>
              <w:t>Unit Load Controller Response Time Constant</w:t>
            </w:r>
          </w:p>
        </w:tc>
        <w:tc>
          <w:tcPr>
            <w:tcW w:w="6634" w:type="dxa"/>
          </w:tcPr>
          <w:p w14:paraId="3D6E0ED8" w14:textId="77777777" w:rsidR="009A6021" w:rsidRPr="007E0B31" w:rsidRDefault="009A6021" w:rsidP="009A6021">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9A6021" w:rsidRPr="007E0B31" w14:paraId="720B1B79" w14:textId="77777777" w:rsidTr="0DEE1E6E">
        <w:trPr>
          <w:cantSplit/>
        </w:trPr>
        <w:tc>
          <w:tcPr>
            <w:tcW w:w="2884" w:type="dxa"/>
          </w:tcPr>
          <w:p w14:paraId="1B0E66FB" w14:textId="4F0E4CAC" w:rsidR="009A6021" w:rsidRPr="007E0B31" w:rsidRDefault="009A6021" w:rsidP="009A6021">
            <w:pPr>
              <w:pStyle w:val="Arial11Bold"/>
              <w:rPr>
                <w:rFonts w:cs="Arial"/>
              </w:rPr>
            </w:pPr>
            <w:bookmarkStart w:id="92" w:name="_DV_C47"/>
            <w:r w:rsidRPr="007E0B31">
              <w:rPr>
                <w:rFonts w:cs="Arial"/>
              </w:rPr>
              <w:t>Unresolved Issues</w:t>
            </w:r>
            <w:bookmarkEnd w:id="92"/>
          </w:p>
        </w:tc>
        <w:tc>
          <w:tcPr>
            <w:tcW w:w="6634" w:type="dxa"/>
          </w:tcPr>
          <w:p w14:paraId="12917A3C" w14:textId="564B64BE" w:rsidR="009A6021" w:rsidRPr="007E0B31" w:rsidRDefault="009A6021" w:rsidP="009A6021">
            <w:pPr>
              <w:pStyle w:val="TableArial11"/>
              <w:rPr>
                <w:rFonts w:cs="Arial"/>
              </w:rPr>
            </w:pPr>
            <w:bookmarkStart w:id="9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93"/>
          </w:p>
        </w:tc>
      </w:tr>
      <w:tr w:rsidR="009A6021" w:rsidRPr="007E0B31" w14:paraId="4EF10D55" w14:textId="77777777" w:rsidTr="0DEE1E6E">
        <w:trPr>
          <w:cantSplit/>
        </w:trPr>
        <w:tc>
          <w:tcPr>
            <w:tcW w:w="2884" w:type="dxa"/>
          </w:tcPr>
          <w:p w14:paraId="2F29DC55" w14:textId="77777777" w:rsidR="009A6021" w:rsidRPr="007E0B31" w:rsidRDefault="009A6021" w:rsidP="009A6021">
            <w:pPr>
              <w:pStyle w:val="Arial11Bold"/>
              <w:rPr>
                <w:rFonts w:cs="Arial"/>
              </w:rPr>
            </w:pPr>
            <w:r w:rsidRPr="007E0B31">
              <w:rPr>
                <w:rFonts w:cs="Arial"/>
              </w:rPr>
              <w:t>Urgent Modification</w:t>
            </w:r>
          </w:p>
        </w:tc>
        <w:tc>
          <w:tcPr>
            <w:tcW w:w="6634" w:type="dxa"/>
          </w:tcPr>
          <w:p w14:paraId="73F66797" w14:textId="77777777" w:rsidR="009A6021" w:rsidRPr="007E0B31" w:rsidRDefault="009A6021" w:rsidP="009A6021">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9A6021" w:rsidRPr="007E0B31" w14:paraId="0EBC8358" w14:textId="77777777" w:rsidTr="0DEE1E6E">
        <w:trPr>
          <w:cantSplit/>
        </w:trPr>
        <w:tc>
          <w:tcPr>
            <w:tcW w:w="2884" w:type="dxa"/>
          </w:tcPr>
          <w:p w14:paraId="10994AED" w14:textId="77777777" w:rsidR="009A6021" w:rsidRPr="007E0B31" w:rsidRDefault="009A6021" w:rsidP="009A6021">
            <w:pPr>
              <w:pStyle w:val="Arial11Bold"/>
              <w:rPr>
                <w:rFonts w:cs="Arial"/>
              </w:rPr>
            </w:pPr>
            <w:r w:rsidRPr="007E0B31">
              <w:rPr>
                <w:rFonts w:cs="Arial"/>
              </w:rPr>
              <w:t>User</w:t>
            </w:r>
          </w:p>
        </w:tc>
        <w:tc>
          <w:tcPr>
            <w:tcW w:w="6634" w:type="dxa"/>
          </w:tcPr>
          <w:p w14:paraId="63DC1FCA" w14:textId="70173463" w:rsidR="009A6021" w:rsidRPr="007E0B31" w:rsidRDefault="009A6021" w:rsidP="009A6021">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9A6021" w:rsidRPr="007E0B31" w14:paraId="1F55286A" w14:textId="77777777" w:rsidTr="0DEE1E6E">
        <w:trPr>
          <w:cantSplit/>
        </w:trPr>
        <w:tc>
          <w:tcPr>
            <w:tcW w:w="2884" w:type="dxa"/>
          </w:tcPr>
          <w:p w14:paraId="71077D37" w14:textId="33CFD5CB" w:rsidR="009A6021" w:rsidRPr="007E0B31" w:rsidRDefault="009A6021" w:rsidP="009A6021">
            <w:pPr>
              <w:pStyle w:val="Arial11Bold"/>
              <w:rPr>
                <w:rFonts w:cs="Arial"/>
                <w:u w:val="single"/>
              </w:rPr>
            </w:pPr>
            <w:bookmarkStart w:id="94" w:name="_DV_C49"/>
            <w:r w:rsidRPr="007E0B31">
              <w:rPr>
                <w:rFonts w:cs="Arial"/>
              </w:rPr>
              <w:t>User Data File Structure</w:t>
            </w:r>
            <w:bookmarkEnd w:id="94"/>
          </w:p>
        </w:tc>
        <w:tc>
          <w:tcPr>
            <w:tcW w:w="6634" w:type="dxa"/>
          </w:tcPr>
          <w:p w14:paraId="475B944D" w14:textId="77258ADD" w:rsidR="009A6021" w:rsidRPr="007E0B31" w:rsidRDefault="009A6021" w:rsidP="009A6021">
            <w:pPr>
              <w:pStyle w:val="TableArial11"/>
              <w:rPr>
                <w:rFonts w:cs="Arial"/>
              </w:rPr>
            </w:pPr>
            <w:bookmarkStart w:id="9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95"/>
          </w:p>
        </w:tc>
      </w:tr>
      <w:tr w:rsidR="009A6021" w:rsidRPr="007E0B31" w14:paraId="24C40449" w14:textId="77777777" w:rsidTr="0DEE1E6E">
        <w:trPr>
          <w:cantSplit/>
        </w:trPr>
        <w:tc>
          <w:tcPr>
            <w:tcW w:w="2884" w:type="dxa"/>
          </w:tcPr>
          <w:p w14:paraId="20FC2734" w14:textId="77777777" w:rsidR="009A6021" w:rsidRPr="007E0B31" w:rsidRDefault="009A6021" w:rsidP="009A6021">
            <w:pPr>
              <w:pStyle w:val="Arial11Bold"/>
              <w:rPr>
                <w:rFonts w:cs="Arial"/>
              </w:rPr>
            </w:pPr>
            <w:r w:rsidRPr="007E0B31">
              <w:rPr>
                <w:rFonts w:cs="Arial"/>
              </w:rPr>
              <w:t>User Development</w:t>
            </w:r>
          </w:p>
        </w:tc>
        <w:tc>
          <w:tcPr>
            <w:tcW w:w="6634" w:type="dxa"/>
          </w:tcPr>
          <w:p w14:paraId="0478AE51" w14:textId="77777777" w:rsidR="009A6021" w:rsidRPr="007E0B31" w:rsidRDefault="009A6021" w:rsidP="009A6021">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9A6021" w:rsidRPr="007E0B31" w14:paraId="3332ECCB" w14:textId="77777777" w:rsidTr="0DEE1E6E">
        <w:trPr>
          <w:cantSplit/>
        </w:trPr>
        <w:tc>
          <w:tcPr>
            <w:tcW w:w="2884" w:type="dxa"/>
          </w:tcPr>
          <w:p w14:paraId="0EE53A77" w14:textId="02AE4348" w:rsidR="009A6021" w:rsidRPr="007E0B31" w:rsidRDefault="009A6021" w:rsidP="009A6021">
            <w:pPr>
              <w:pStyle w:val="Arial11Bold"/>
              <w:rPr>
                <w:rFonts w:cs="Arial"/>
              </w:rPr>
            </w:pPr>
            <w:bookmarkStart w:id="96" w:name="_DV_C51"/>
            <w:r w:rsidRPr="007E0B31">
              <w:rPr>
                <w:rFonts w:cs="Arial"/>
              </w:rPr>
              <w:t>User Self Certification of Compliance</w:t>
            </w:r>
            <w:bookmarkEnd w:id="96"/>
          </w:p>
        </w:tc>
        <w:tc>
          <w:tcPr>
            <w:tcW w:w="6634" w:type="dxa"/>
          </w:tcPr>
          <w:p w14:paraId="0B00A7D2" w14:textId="77777777" w:rsidR="009A6021" w:rsidRPr="007E0B31" w:rsidRDefault="009A6021" w:rsidP="009A6021">
            <w:pPr>
              <w:pStyle w:val="TableArial11"/>
              <w:rPr>
                <w:rFonts w:cs="Arial"/>
              </w:rPr>
            </w:pPr>
            <w:bookmarkStart w:id="97" w:name="_DV_C52"/>
            <w:r w:rsidRPr="007E0B31">
              <w:rPr>
                <w:rFonts w:cs="Arial"/>
              </w:rPr>
              <w:t>A certificate, in the form attached at CP.A.2</w:t>
            </w:r>
            <w:bookmarkStart w:id="98" w:name="_DV_C53"/>
            <w:bookmarkEnd w:id="9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99" w:name="_DV_C56"/>
            <w:bookmarkEnd w:id="9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99"/>
          </w:p>
        </w:tc>
      </w:tr>
      <w:tr w:rsidR="009A6021" w:rsidRPr="007E0B31" w14:paraId="1875D733" w14:textId="77777777" w:rsidTr="0DEE1E6E">
        <w:trPr>
          <w:cantSplit/>
        </w:trPr>
        <w:tc>
          <w:tcPr>
            <w:tcW w:w="2884" w:type="dxa"/>
          </w:tcPr>
          <w:p w14:paraId="43B308DA" w14:textId="77777777" w:rsidR="009A6021" w:rsidRPr="007E0B31" w:rsidRDefault="009A6021" w:rsidP="009A6021">
            <w:pPr>
              <w:pStyle w:val="Arial11Bold"/>
              <w:rPr>
                <w:rFonts w:cs="Arial"/>
              </w:rPr>
            </w:pPr>
            <w:r w:rsidRPr="007E0B31">
              <w:rPr>
                <w:rFonts w:cs="Arial"/>
              </w:rPr>
              <w:t>User Site</w:t>
            </w:r>
          </w:p>
        </w:tc>
        <w:tc>
          <w:tcPr>
            <w:tcW w:w="6634" w:type="dxa"/>
          </w:tcPr>
          <w:p w14:paraId="0B24A90C" w14:textId="7ABB869F" w:rsidR="009A6021" w:rsidRPr="007E0B31" w:rsidRDefault="009A6021" w:rsidP="009A6021">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9A6021" w:rsidRPr="007E0B31" w14:paraId="12D3AE6B" w14:textId="77777777" w:rsidTr="0DEE1E6E">
        <w:trPr>
          <w:cantSplit/>
        </w:trPr>
        <w:tc>
          <w:tcPr>
            <w:tcW w:w="2884" w:type="dxa"/>
          </w:tcPr>
          <w:p w14:paraId="7BCD8EF3" w14:textId="77777777" w:rsidR="009A6021" w:rsidRPr="007E0B31" w:rsidRDefault="009A6021" w:rsidP="009A6021">
            <w:pPr>
              <w:pStyle w:val="Arial11Bold"/>
              <w:rPr>
                <w:rFonts w:cs="Arial"/>
              </w:rPr>
            </w:pPr>
            <w:r w:rsidRPr="007E0B31">
              <w:rPr>
                <w:rFonts w:cs="Arial"/>
              </w:rPr>
              <w:lastRenderedPageBreak/>
              <w:t>User System</w:t>
            </w:r>
          </w:p>
        </w:tc>
        <w:tc>
          <w:tcPr>
            <w:tcW w:w="6634" w:type="dxa"/>
          </w:tcPr>
          <w:p w14:paraId="17F1EECD" w14:textId="77777777" w:rsidR="009A6021" w:rsidRPr="007E0B31" w:rsidRDefault="009A6021" w:rsidP="009A6021">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9A6021" w:rsidRPr="007E0B31" w:rsidRDefault="009A6021" w:rsidP="009A6021">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9A6021" w:rsidRPr="007E0B31" w:rsidRDefault="009A6021" w:rsidP="009A6021">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9A6021" w:rsidRPr="007E0B31" w:rsidRDefault="009A6021" w:rsidP="009A6021">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9A6021" w:rsidRPr="007E0B31" w:rsidRDefault="009A6021" w:rsidP="009A6021">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9A6021" w:rsidRPr="007E0B31" w:rsidRDefault="009A6021" w:rsidP="009A6021">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9A6021" w:rsidRPr="007E0B31" w:rsidRDefault="009A6021" w:rsidP="009A6021">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9A6021" w:rsidRPr="007E0B31" w:rsidRDefault="009A6021" w:rsidP="009A6021">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9A6021" w:rsidRPr="007E0B31" w14:paraId="2DEDB843" w14:textId="77777777" w:rsidTr="0DEE1E6E">
        <w:trPr>
          <w:cantSplit/>
        </w:trPr>
        <w:tc>
          <w:tcPr>
            <w:tcW w:w="2884" w:type="dxa"/>
          </w:tcPr>
          <w:p w14:paraId="5DD6FE55" w14:textId="77777777" w:rsidR="009A6021" w:rsidRPr="007E0B31" w:rsidRDefault="009A6021" w:rsidP="009A6021">
            <w:pPr>
              <w:pStyle w:val="Arial11Bold"/>
              <w:rPr>
                <w:rFonts w:cs="Arial"/>
              </w:rPr>
            </w:pPr>
            <w:r w:rsidRPr="007E0B31">
              <w:rPr>
                <w:rFonts w:cs="Arial"/>
              </w:rPr>
              <w:t>User System Entry Point</w:t>
            </w:r>
          </w:p>
        </w:tc>
        <w:tc>
          <w:tcPr>
            <w:tcW w:w="6634" w:type="dxa"/>
          </w:tcPr>
          <w:p w14:paraId="6382FA56" w14:textId="266D53CF" w:rsidR="009A6021" w:rsidRDefault="009A6021" w:rsidP="009A6021">
            <w:pPr>
              <w:pStyle w:val="TableArial11"/>
              <w:rPr>
                <w:rFonts w:cs="Arial"/>
              </w:rPr>
            </w:pPr>
            <w:r w:rsidRPr="007E0B31">
              <w:rPr>
                <w:rFonts w:cs="Arial"/>
              </w:rPr>
              <w:t>A point at which</w:t>
            </w:r>
            <w:r>
              <w:rPr>
                <w:rFonts w:cs="Arial"/>
              </w:rPr>
              <w:t>;</w:t>
            </w:r>
          </w:p>
          <w:p w14:paraId="08877A38" w14:textId="4B34FA20"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Power Generating Module</w:t>
            </w:r>
            <w:r w:rsidRPr="007E0B31">
              <w:rPr>
                <w:rFonts w:cs="Arial"/>
              </w:rPr>
              <w:t>,</w:t>
            </w:r>
            <w:r w:rsidRPr="00D9732F">
              <w:rPr>
                <w:rFonts w:cs="Arial"/>
                <w:bCs/>
              </w:rPr>
              <w:t>; or</w:t>
            </w:r>
            <w:r w:rsidRPr="007E0B31">
              <w:rPr>
                <w:rFonts w:cs="Arial"/>
              </w:rPr>
              <w:t xml:space="preserve"> </w:t>
            </w:r>
          </w:p>
          <w:p w14:paraId="4FA3893D" w14:textId="7C3E8DBA" w:rsidR="009A6021" w:rsidRDefault="009A6021" w:rsidP="009A6021">
            <w:pPr>
              <w:pStyle w:val="TableArial11"/>
              <w:ind w:left="440"/>
              <w:rPr>
                <w:rFonts w:cs="Arial"/>
              </w:rPr>
            </w:pPr>
            <w:r w:rsidRPr="00D6712D">
              <w:rPr>
                <w:rFonts w:cs="Arial"/>
                <w:bCs/>
              </w:rPr>
              <w:t>a</w:t>
            </w:r>
            <w:r w:rsidRPr="002A73E9">
              <w:rPr>
                <w:b/>
              </w:rPr>
              <w:t xml:space="preserve"> </w:t>
            </w:r>
            <w:r w:rsidRPr="007E0B31">
              <w:rPr>
                <w:rFonts w:cs="Arial"/>
                <w:b/>
              </w:rPr>
              <w:t>Generating Unit</w:t>
            </w:r>
            <w:r w:rsidRPr="007E0B31">
              <w:rPr>
                <w:rFonts w:cs="Arial"/>
              </w:rPr>
              <w:t xml:space="preserve">, </w:t>
            </w:r>
            <w:r w:rsidRPr="00D9732F">
              <w:rPr>
                <w:rFonts w:cs="Arial"/>
                <w:bCs/>
              </w:rPr>
              <w:t>; or</w:t>
            </w:r>
            <w:r w:rsidRPr="007E0B31">
              <w:rPr>
                <w:rFonts w:cs="Arial"/>
              </w:rPr>
              <w:t>,</w:t>
            </w:r>
          </w:p>
          <w:p w14:paraId="72C2BD5F" w14:textId="4A6C73DE" w:rsidR="009A6021" w:rsidRDefault="009A6021" w:rsidP="009A6021">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9A6021" w:rsidRDefault="009A6021" w:rsidP="009A6021">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9A6021" w:rsidRDefault="009A6021" w:rsidP="009A6021">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9A6021" w:rsidRDefault="009A6021" w:rsidP="009A6021">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9A6021" w:rsidRDefault="009A6021" w:rsidP="009A6021">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9A6021" w:rsidRDefault="009A6021" w:rsidP="009A6021">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9A6021" w:rsidRPr="002A73E9" w:rsidRDefault="009A6021" w:rsidP="009A6021">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9A6021" w:rsidRPr="007E0B31" w14:paraId="71382D54" w14:textId="77777777" w:rsidTr="0DEE1E6E">
        <w:trPr>
          <w:cantSplit/>
        </w:trPr>
        <w:tc>
          <w:tcPr>
            <w:tcW w:w="2884" w:type="dxa"/>
          </w:tcPr>
          <w:p w14:paraId="648F4727" w14:textId="0C0E36FB" w:rsidR="009A6021" w:rsidRPr="003A2637" w:rsidRDefault="009A6021" w:rsidP="009A6021">
            <w:pPr>
              <w:pStyle w:val="Arial11Bold"/>
            </w:pPr>
            <w:r w:rsidRPr="003A2637">
              <w:t>Virtual Lead Party</w:t>
            </w:r>
          </w:p>
        </w:tc>
        <w:tc>
          <w:tcPr>
            <w:tcW w:w="6634" w:type="dxa"/>
          </w:tcPr>
          <w:p w14:paraId="67A99EA6" w14:textId="583435A8" w:rsidR="009A6021" w:rsidRPr="003A2637" w:rsidRDefault="009A6021" w:rsidP="009A6021">
            <w:pPr>
              <w:pStyle w:val="TableArial11"/>
            </w:pPr>
            <w:r w:rsidRPr="003A2637">
              <w:t xml:space="preserve">As defined in the </w:t>
            </w:r>
            <w:r w:rsidRPr="003A2637">
              <w:rPr>
                <w:b/>
              </w:rPr>
              <w:t>BSC</w:t>
            </w:r>
            <w:r w:rsidRPr="003A2637">
              <w:t>.</w:t>
            </w:r>
          </w:p>
        </w:tc>
      </w:tr>
      <w:tr w:rsidR="009A6021" w:rsidRPr="00C45ED9" w14:paraId="2DBF5F7B" w14:textId="77777777" w:rsidTr="0DEE1E6E">
        <w:trPr>
          <w:cantSplit/>
        </w:trPr>
        <w:tc>
          <w:tcPr>
            <w:tcW w:w="2884" w:type="dxa"/>
          </w:tcPr>
          <w:p w14:paraId="70F12CA8" w14:textId="3CBA11F6" w:rsidR="009A6021" w:rsidRPr="00C45ED9" w:rsidRDefault="009A6021" w:rsidP="009A6021">
            <w:pPr>
              <w:pStyle w:val="Arial11Bold"/>
              <w:rPr>
                <w:rFonts w:cs="Arial"/>
              </w:rPr>
            </w:pPr>
            <w:r w:rsidRPr="002510FF">
              <w:rPr>
                <w:rFonts w:cs="Arial"/>
              </w:rPr>
              <w:t>Voltage Jump Reactive Power</w:t>
            </w:r>
          </w:p>
        </w:tc>
        <w:tc>
          <w:tcPr>
            <w:tcW w:w="6634" w:type="dxa"/>
          </w:tcPr>
          <w:p w14:paraId="494FF092" w14:textId="77777777" w:rsidR="009A6021" w:rsidRPr="002510FF" w:rsidRDefault="009A6021" w:rsidP="009A6021">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9A6021" w:rsidRPr="002510FF" w:rsidRDefault="009A6021" w:rsidP="009A6021">
            <w:pPr>
              <w:pStyle w:val="Default"/>
              <w:jc w:val="both"/>
              <w:rPr>
                <w:color w:val="auto"/>
                <w:sz w:val="20"/>
                <w:szCs w:val="20"/>
              </w:rPr>
            </w:pPr>
          </w:p>
          <w:p w14:paraId="6F4B105B" w14:textId="40F71B72" w:rsidR="009A6021" w:rsidRPr="00C45ED9" w:rsidRDefault="009A6021" w:rsidP="009A6021">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9A6021" w:rsidRPr="007E0B31" w14:paraId="28BB7E6E" w14:textId="77777777" w:rsidTr="0DEE1E6E">
        <w:trPr>
          <w:cantSplit/>
        </w:trPr>
        <w:tc>
          <w:tcPr>
            <w:tcW w:w="2884" w:type="dxa"/>
          </w:tcPr>
          <w:p w14:paraId="13C29FC9" w14:textId="77777777" w:rsidR="009A6021" w:rsidRPr="007E0B31" w:rsidRDefault="009A6021" w:rsidP="009A6021">
            <w:pPr>
              <w:pStyle w:val="Arial11Bold"/>
              <w:rPr>
                <w:rFonts w:cs="Arial"/>
              </w:rPr>
            </w:pPr>
            <w:r w:rsidRPr="007E0B31">
              <w:rPr>
                <w:rFonts w:cs="Arial"/>
              </w:rPr>
              <w:t>Water Time Constant</w:t>
            </w:r>
          </w:p>
        </w:tc>
        <w:tc>
          <w:tcPr>
            <w:tcW w:w="6634" w:type="dxa"/>
          </w:tcPr>
          <w:p w14:paraId="2C789366" w14:textId="77777777" w:rsidR="009A6021" w:rsidRPr="007E0B31" w:rsidRDefault="009A6021" w:rsidP="009A6021">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9A6021" w:rsidRPr="007E0B31" w14:paraId="10B4E60E" w14:textId="77777777" w:rsidTr="0DEE1E6E">
        <w:trPr>
          <w:cantSplit/>
        </w:trPr>
        <w:tc>
          <w:tcPr>
            <w:tcW w:w="2884" w:type="dxa"/>
          </w:tcPr>
          <w:p w14:paraId="3BEE1BA7" w14:textId="77777777" w:rsidR="009A6021" w:rsidRPr="007E0B31" w:rsidRDefault="009A6021" w:rsidP="009A6021">
            <w:pPr>
              <w:pStyle w:val="Arial11Bold"/>
              <w:rPr>
                <w:rFonts w:cs="Arial"/>
              </w:rPr>
            </w:pPr>
            <w:r w:rsidRPr="007E0B31">
              <w:rPr>
                <w:rFonts w:cs="Arial"/>
              </w:rPr>
              <w:t>Website</w:t>
            </w:r>
          </w:p>
        </w:tc>
        <w:tc>
          <w:tcPr>
            <w:tcW w:w="6634" w:type="dxa"/>
          </w:tcPr>
          <w:p w14:paraId="38A79967" w14:textId="68B9F503" w:rsidR="009A6021" w:rsidRPr="007E0B31" w:rsidRDefault="009A6021" w:rsidP="009A6021">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9A6021" w:rsidRPr="007E0B31" w14:paraId="16BFB7FB" w14:textId="77777777" w:rsidTr="0DEE1E6E">
        <w:trPr>
          <w:cantSplit/>
        </w:trPr>
        <w:tc>
          <w:tcPr>
            <w:tcW w:w="2884" w:type="dxa"/>
          </w:tcPr>
          <w:p w14:paraId="06EA4E34" w14:textId="77777777" w:rsidR="009A6021" w:rsidRPr="007E0B31" w:rsidRDefault="009A6021" w:rsidP="009A6021">
            <w:pPr>
              <w:pStyle w:val="Arial11Bold"/>
              <w:rPr>
                <w:rFonts w:cs="Arial"/>
              </w:rPr>
            </w:pPr>
            <w:r w:rsidRPr="007E0B31">
              <w:rPr>
                <w:rFonts w:cs="Arial"/>
              </w:rPr>
              <w:lastRenderedPageBreak/>
              <w:t>Weekly ACS Conditions</w:t>
            </w:r>
          </w:p>
        </w:tc>
        <w:tc>
          <w:tcPr>
            <w:tcW w:w="6634" w:type="dxa"/>
          </w:tcPr>
          <w:p w14:paraId="65C6CD52" w14:textId="77777777" w:rsidR="009A6021" w:rsidRPr="007E0B31" w:rsidRDefault="009A6021" w:rsidP="009A6021">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9A6021" w:rsidRPr="007E0B31" w14:paraId="52CA6CC1" w14:textId="77777777" w:rsidTr="0DEE1E6E">
        <w:trPr>
          <w:cantSplit/>
        </w:trPr>
        <w:tc>
          <w:tcPr>
            <w:tcW w:w="2884" w:type="dxa"/>
          </w:tcPr>
          <w:p w14:paraId="5401CEF5" w14:textId="77777777" w:rsidR="009A6021" w:rsidRPr="007E0B31" w:rsidRDefault="009A6021" w:rsidP="009A6021">
            <w:pPr>
              <w:pStyle w:val="Arial11Bold"/>
              <w:rPr>
                <w:rFonts w:cs="Arial"/>
              </w:rPr>
            </w:pPr>
            <w:r w:rsidRPr="007E0B31">
              <w:rPr>
                <w:rFonts w:cs="Arial"/>
              </w:rPr>
              <w:t>WG Consultation Alternative Request</w:t>
            </w:r>
          </w:p>
        </w:tc>
        <w:tc>
          <w:tcPr>
            <w:tcW w:w="6634" w:type="dxa"/>
          </w:tcPr>
          <w:p w14:paraId="646D5E60" w14:textId="0ED4CB18" w:rsidR="009A6021" w:rsidRPr="007E0B31" w:rsidRDefault="009A6021" w:rsidP="009A6021">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9A6021" w:rsidRPr="007E0B31" w14:paraId="77D7428B" w14:textId="77777777" w:rsidTr="0DEE1E6E">
        <w:trPr>
          <w:cantSplit/>
        </w:trPr>
        <w:tc>
          <w:tcPr>
            <w:tcW w:w="2884" w:type="dxa"/>
          </w:tcPr>
          <w:p w14:paraId="3ABB06D3" w14:textId="77777777" w:rsidR="009A6021" w:rsidRPr="007E0B31" w:rsidRDefault="009A6021" w:rsidP="009A6021">
            <w:pPr>
              <w:pStyle w:val="Arial11Bold"/>
              <w:rPr>
                <w:rFonts w:cs="Arial"/>
              </w:rPr>
            </w:pPr>
            <w:r w:rsidRPr="007E0B31">
              <w:rPr>
                <w:rFonts w:cs="Arial"/>
              </w:rPr>
              <w:t>Workgroup</w:t>
            </w:r>
          </w:p>
        </w:tc>
        <w:tc>
          <w:tcPr>
            <w:tcW w:w="6634" w:type="dxa"/>
          </w:tcPr>
          <w:p w14:paraId="3C071C58" w14:textId="3E96F164" w:rsidR="009A6021" w:rsidRPr="007E0B31" w:rsidRDefault="009A6021" w:rsidP="009A6021">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9A6021" w:rsidRPr="007E0B31" w14:paraId="0DB5431E" w14:textId="77777777" w:rsidTr="0DEE1E6E">
        <w:trPr>
          <w:cantSplit/>
        </w:trPr>
        <w:tc>
          <w:tcPr>
            <w:tcW w:w="2884" w:type="dxa"/>
          </w:tcPr>
          <w:p w14:paraId="1820C1E3" w14:textId="77777777" w:rsidR="009A6021" w:rsidRPr="007E0B31" w:rsidRDefault="009A6021" w:rsidP="009A6021">
            <w:pPr>
              <w:pStyle w:val="Arial11Bold"/>
              <w:rPr>
                <w:rFonts w:cs="Arial"/>
              </w:rPr>
            </w:pPr>
            <w:r w:rsidRPr="007E0B31">
              <w:rPr>
                <w:rFonts w:cs="Arial"/>
              </w:rPr>
              <w:t>Workgroup Consultation</w:t>
            </w:r>
          </w:p>
        </w:tc>
        <w:tc>
          <w:tcPr>
            <w:tcW w:w="6634" w:type="dxa"/>
          </w:tcPr>
          <w:p w14:paraId="3BBAF0D1" w14:textId="4A8FF3F0" w:rsidR="009A6021" w:rsidRPr="007E0B31" w:rsidRDefault="009A6021" w:rsidP="009A6021">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9A6021" w:rsidRPr="007E0B31" w14:paraId="5FE213B7" w14:textId="77777777" w:rsidTr="0DEE1E6E">
        <w:trPr>
          <w:cantSplit/>
        </w:trPr>
        <w:tc>
          <w:tcPr>
            <w:tcW w:w="2884" w:type="dxa"/>
          </w:tcPr>
          <w:p w14:paraId="7DDC8A6B" w14:textId="77777777" w:rsidR="009A6021" w:rsidRPr="007E0B31" w:rsidRDefault="009A6021" w:rsidP="009A6021">
            <w:pPr>
              <w:pStyle w:val="Arial11Bold"/>
              <w:rPr>
                <w:rFonts w:cs="Arial"/>
              </w:rPr>
            </w:pPr>
            <w:r w:rsidRPr="007E0B31">
              <w:rPr>
                <w:rFonts w:cs="Arial"/>
              </w:rPr>
              <w:t>Workgroup Alternative Grid Code Modification</w:t>
            </w:r>
          </w:p>
        </w:tc>
        <w:tc>
          <w:tcPr>
            <w:tcW w:w="6634" w:type="dxa"/>
          </w:tcPr>
          <w:p w14:paraId="10B737BD" w14:textId="58EA8ECE" w:rsidR="009A6021" w:rsidRPr="007E0B31" w:rsidRDefault="009A6021" w:rsidP="009A6021">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9A6021" w:rsidRPr="007E0B31" w14:paraId="0C414BA6" w14:textId="77777777" w:rsidTr="0DEE1E6E">
        <w:trPr>
          <w:cantSplit/>
        </w:trPr>
        <w:tc>
          <w:tcPr>
            <w:tcW w:w="2884" w:type="dxa"/>
          </w:tcPr>
          <w:p w14:paraId="7F1B4D4F" w14:textId="77777777" w:rsidR="009A6021" w:rsidRPr="007E0B31" w:rsidRDefault="009A6021" w:rsidP="009A6021">
            <w:pPr>
              <w:pStyle w:val="Arial11Bold"/>
              <w:rPr>
                <w:rFonts w:cs="Arial"/>
              </w:rPr>
            </w:pPr>
            <w:r w:rsidRPr="007E0B31">
              <w:rPr>
                <w:rFonts w:cs="Arial"/>
              </w:rPr>
              <w:t>Zonal System Security Requirements</w:t>
            </w:r>
          </w:p>
        </w:tc>
        <w:tc>
          <w:tcPr>
            <w:tcW w:w="6634" w:type="dxa"/>
          </w:tcPr>
          <w:p w14:paraId="5571DD3D" w14:textId="77777777" w:rsidR="009A6021" w:rsidRPr="007E0B31" w:rsidRDefault="009A6021" w:rsidP="009A6021">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100"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10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804BF" w14:textId="77777777" w:rsidR="00906743" w:rsidRDefault="00906743" w:rsidP="008F1F3E">
      <w:pPr>
        <w:pStyle w:val="Header"/>
      </w:pPr>
      <w:r>
        <w:separator/>
      </w:r>
    </w:p>
  </w:endnote>
  <w:endnote w:type="continuationSeparator" w:id="0">
    <w:p w14:paraId="4C38D0AD" w14:textId="77777777" w:rsidR="00906743" w:rsidRDefault="00906743" w:rsidP="008F1F3E">
      <w:pPr>
        <w:pStyle w:val="Header"/>
      </w:pPr>
      <w:r>
        <w:continuationSeparator/>
      </w:r>
    </w:p>
  </w:endnote>
  <w:endnote w:type="continuationNotice" w:id="1">
    <w:p w14:paraId="350B8141" w14:textId="77777777" w:rsidR="00906743" w:rsidRDefault="00906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28AF5DDD"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7C718" w14:textId="77777777" w:rsidR="00906743" w:rsidRDefault="00906743" w:rsidP="008F1F3E">
      <w:pPr>
        <w:pStyle w:val="Header"/>
      </w:pPr>
      <w:r>
        <w:separator/>
      </w:r>
    </w:p>
  </w:footnote>
  <w:footnote w:type="continuationSeparator" w:id="0">
    <w:p w14:paraId="3749FF71" w14:textId="77777777" w:rsidR="00906743" w:rsidRDefault="00906743" w:rsidP="008F1F3E">
      <w:pPr>
        <w:pStyle w:val="Header"/>
      </w:pPr>
      <w:r>
        <w:continuationSeparator/>
      </w:r>
    </w:p>
  </w:footnote>
  <w:footnote w:type="continuationNotice" w:id="1">
    <w:p w14:paraId="2860E5CB" w14:textId="77777777" w:rsidR="00906743" w:rsidRDefault="009067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raham Lear [NESO]">
    <w15:presenceInfo w15:providerId="AD" w15:userId="S::Graham.Lear@neso.energy::f5ff4eb6-cb05-4d37-a5fe-9811df56e3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2762C"/>
    <w:rsid w:val="000304F8"/>
    <w:rsid w:val="00031630"/>
    <w:rsid w:val="000317EB"/>
    <w:rsid w:val="0003213A"/>
    <w:rsid w:val="00032390"/>
    <w:rsid w:val="00033691"/>
    <w:rsid w:val="000341A6"/>
    <w:rsid w:val="00034ED5"/>
    <w:rsid w:val="000355CF"/>
    <w:rsid w:val="00035985"/>
    <w:rsid w:val="000359EA"/>
    <w:rsid w:val="00036105"/>
    <w:rsid w:val="000362F8"/>
    <w:rsid w:val="000363D8"/>
    <w:rsid w:val="000365D6"/>
    <w:rsid w:val="000400ED"/>
    <w:rsid w:val="00040B25"/>
    <w:rsid w:val="00040FC6"/>
    <w:rsid w:val="0004166F"/>
    <w:rsid w:val="0004177E"/>
    <w:rsid w:val="0004236F"/>
    <w:rsid w:val="0004439C"/>
    <w:rsid w:val="00044A90"/>
    <w:rsid w:val="0004564C"/>
    <w:rsid w:val="00045E74"/>
    <w:rsid w:val="00046274"/>
    <w:rsid w:val="000469E0"/>
    <w:rsid w:val="00046E79"/>
    <w:rsid w:val="000519B4"/>
    <w:rsid w:val="00051CD0"/>
    <w:rsid w:val="00051DEE"/>
    <w:rsid w:val="00052110"/>
    <w:rsid w:val="0005225F"/>
    <w:rsid w:val="00052895"/>
    <w:rsid w:val="00052975"/>
    <w:rsid w:val="000536D9"/>
    <w:rsid w:val="00053859"/>
    <w:rsid w:val="00053B8A"/>
    <w:rsid w:val="00054AD8"/>
    <w:rsid w:val="00054B19"/>
    <w:rsid w:val="000556C6"/>
    <w:rsid w:val="00055A38"/>
    <w:rsid w:val="00055DDE"/>
    <w:rsid w:val="00056CE3"/>
    <w:rsid w:val="00056E40"/>
    <w:rsid w:val="000571BC"/>
    <w:rsid w:val="00057685"/>
    <w:rsid w:val="00057CBA"/>
    <w:rsid w:val="0006008A"/>
    <w:rsid w:val="0006069B"/>
    <w:rsid w:val="0006122C"/>
    <w:rsid w:val="000619EA"/>
    <w:rsid w:val="00062B73"/>
    <w:rsid w:val="00062D5C"/>
    <w:rsid w:val="00063496"/>
    <w:rsid w:val="00063CBD"/>
    <w:rsid w:val="000642CC"/>
    <w:rsid w:val="000649D6"/>
    <w:rsid w:val="0006512B"/>
    <w:rsid w:val="000668EA"/>
    <w:rsid w:val="000701FD"/>
    <w:rsid w:val="000702D8"/>
    <w:rsid w:val="000705ED"/>
    <w:rsid w:val="00070786"/>
    <w:rsid w:val="00070B7B"/>
    <w:rsid w:val="00070D1B"/>
    <w:rsid w:val="00070E03"/>
    <w:rsid w:val="000717FE"/>
    <w:rsid w:val="00071A83"/>
    <w:rsid w:val="0007222B"/>
    <w:rsid w:val="00072670"/>
    <w:rsid w:val="0007294A"/>
    <w:rsid w:val="00072EC8"/>
    <w:rsid w:val="00073765"/>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2C8"/>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0755"/>
    <w:rsid w:val="000C129B"/>
    <w:rsid w:val="000C14D3"/>
    <w:rsid w:val="000C1521"/>
    <w:rsid w:val="000C171F"/>
    <w:rsid w:val="000C1BB4"/>
    <w:rsid w:val="000C1DCB"/>
    <w:rsid w:val="000C2FFA"/>
    <w:rsid w:val="000C42FD"/>
    <w:rsid w:val="000C447B"/>
    <w:rsid w:val="000C4948"/>
    <w:rsid w:val="000C61D6"/>
    <w:rsid w:val="000C64D4"/>
    <w:rsid w:val="000C77D7"/>
    <w:rsid w:val="000C788F"/>
    <w:rsid w:val="000C7DC8"/>
    <w:rsid w:val="000D1208"/>
    <w:rsid w:val="000D120A"/>
    <w:rsid w:val="000D1F06"/>
    <w:rsid w:val="000D22B4"/>
    <w:rsid w:val="000D298D"/>
    <w:rsid w:val="000D4BCE"/>
    <w:rsid w:val="000D5ABD"/>
    <w:rsid w:val="000D77A7"/>
    <w:rsid w:val="000E0153"/>
    <w:rsid w:val="000E037A"/>
    <w:rsid w:val="000E05DD"/>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017"/>
    <w:rsid w:val="00114CE7"/>
    <w:rsid w:val="001157D0"/>
    <w:rsid w:val="00115AAE"/>
    <w:rsid w:val="00116ED0"/>
    <w:rsid w:val="001172A6"/>
    <w:rsid w:val="00120FB5"/>
    <w:rsid w:val="00120FFF"/>
    <w:rsid w:val="001214C1"/>
    <w:rsid w:val="0012167B"/>
    <w:rsid w:val="00121C76"/>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D3E"/>
    <w:rsid w:val="00131F38"/>
    <w:rsid w:val="00132166"/>
    <w:rsid w:val="00132D71"/>
    <w:rsid w:val="00133B14"/>
    <w:rsid w:val="001352BF"/>
    <w:rsid w:val="0013649C"/>
    <w:rsid w:val="0013698A"/>
    <w:rsid w:val="00136CB4"/>
    <w:rsid w:val="00141116"/>
    <w:rsid w:val="00141C7B"/>
    <w:rsid w:val="0014291E"/>
    <w:rsid w:val="001430D8"/>
    <w:rsid w:val="00143B77"/>
    <w:rsid w:val="00143EC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B44"/>
    <w:rsid w:val="001547C7"/>
    <w:rsid w:val="00154A18"/>
    <w:rsid w:val="00157564"/>
    <w:rsid w:val="0015789D"/>
    <w:rsid w:val="00160F31"/>
    <w:rsid w:val="00161866"/>
    <w:rsid w:val="00161E0D"/>
    <w:rsid w:val="00162181"/>
    <w:rsid w:val="00162F36"/>
    <w:rsid w:val="00163368"/>
    <w:rsid w:val="00163C31"/>
    <w:rsid w:val="001644FE"/>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17B6"/>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4889"/>
    <w:rsid w:val="001A5C78"/>
    <w:rsid w:val="001A6C6A"/>
    <w:rsid w:val="001A7D19"/>
    <w:rsid w:val="001A7DDB"/>
    <w:rsid w:val="001B1B41"/>
    <w:rsid w:val="001B1B75"/>
    <w:rsid w:val="001B2B1A"/>
    <w:rsid w:val="001B2DF5"/>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72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669B"/>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AE4"/>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37E0A"/>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843"/>
    <w:rsid w:val="00254996"/>
    <w:rsid w:val="00254A70"/>
    <w:rsid w:val="00254DD5"/>
    <w:rsid w:val="002559AA"/>
    <w:rsid w:val="00257603"/>
    <w:rsid w:val="00257F96"/>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3512"/>
    <w:rsid w:val="00285EAC"/>
    <w:rsid w:val="0028697E"/>
    <w:rsid w:val="00286FFF"/>
    <w:rsid w:val="00287D77"/>
    <w:rsid w:val="0029003F"/>
    <w:rsid w:val="002906EE"/>
    <w:rsid w:val="00290E47"/>
    <w:rsid w:val="002926BE"/>
    <w:rsid w:val="0029290F"/>
    <w:rsid w:val="00293C53"/>
    <w:rsid w:val="00293D00"/>
    <w:rsid w:val="002947EF"/>
    <w:rsid w:val="00294B95"/>
    <w:rsid w:val="00294D0A"/>
    <w:rsid w:val="00294D43"/>
    <w:rsid w:val="00294ECB"/>
    <w:rsid w:val="00296CBB"/>
    <w:rsid w:val="00297CBC"/>
    <w:rsid w:val="00297DF2"/>
    <w:rsid w:val="002A08DE"/>
    <w:rsid w:val="002A0C2E"/>
    <w:rsid w:val="002A1659"/>
    <w:rsid w:val="002A1B94"/>
    <w:rsid w:val="002A2281"/>
    <w:rsid w:val="002A23D4"/>
    <w:rsid w:val="002A2629"/>
    <w:rsid w:val="002A2839"/>
    <w:rsid w:val="002A2D51"/>
    <w:rsid w:val="002A34F7"/>
    <w:rsid w:val="002A5305"/>
    <w:rsid w:val="002A540A"/>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1FEC"/>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1525"/>
    <w:rsid w:val="002F2D8C"/>
    <w:rsid w:val="002F3E17"/>
    <w:rsid w:val="002F46A9"/>
    <w:rsid w:val="002F4B5A"/>
    <w:rsid w:val="002F5283"/>
    <w:rsid w:val="002F6B8C"/>
    <w:rsid w:val="003000A4"/>
    <w:rsid w:val="00300601"/>
    <w:rsid w:val="00300696"/>
    <w:rsid w:val="00301CB9"/>
    <w:rsid w:val="00301D71"/>
    <w:rsid w:val="00302263"/>
    <w:rsid w:val="00302DC4"/>
    <w:rsid w:val="00303C2B"/>
    <w:rsid w:val="00304109"/>
    <w:rsid w:val="003048AC"/>
    <w:rsid w:val="00305CB6"/>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713"/>
    <w:rsid w:val="00326823"/>
    <w:rsid w:val="00326843"/>
    <w:rsid w:val="00326B7D"/>
    <w:rsid w:val="00327026"/>
    <w:rsid w:val="00327416"/>
    <w:rsid w:val="00327939"/>
    <w:rsid w:val="003301CE"/>
    <w:rsid w:val="003319B6"/>
    <w:rsid w:val="00332CAF"/>
    <w:rsid w:val="003332B4"/>
    <w:rsid w:val="00333BC1"/>
    <w:rsid w:val="00333D74"/>
    <w:rsid w:val="00333F56"/>
    <w:rsid w:val="0033429B"/>
    <w:rsid w:val="00334A9C"/>
    <w:rsid w:val="00334C47"/>
    <w:rsid w:val="00335326"/>
    <w:rsid w:val="003353DC"/>
    <w:rsid w:val="00336884"/>
    <w:rsid w:val="00336A42"/>
    <w:rsid w:val="00336B96"/>
    <w:rsid w:val="00337323"/>
    <w:rsid w:val="00337897"/>
    <w:rsid w:val="003378E0"/>
    <w:rsid w:val="0033794C"/>
    <w:rsid w:val="00337D7F"/>
    <w:rsid w:val="003406F5"/>
    <w:rsid w:val="00341E2C"/>
    <w:rsid w:val="00341ED6"/>
    <w:rsid w:val="00342C33"/>
    <w:rsid w:val="00342EAB"/>
    <w:rsid w:val="003435D1"/>
    <w:rsid w:val="003448DD"/>
    <w:rsid w:val="0034495D"/>
    <w:rsid w:val="00345E35"/>
    <w:rsid w:val="003473EA"/>
    <w:rsid w:val="00347928"/>
    <w:rsid w:val="00351641"/>
    <w:rsid w:val="00351BFF"/>
    <w:rsid w:val="00352736"/>
    <w:rsid w:val="00352D79"/>
    <w:rsid w:val="00352E12"/>
    <w:rsid w:val="00353223"/>
    <w:rsid w:val="00353CD8"/>
    <w:rsid w:val="00354162"/>
    <w:rsid w:val="00355826"/>
    <w:rsid w:val="00355A8F"/>
    <w:rsid w:val="003600B8"/>
    <w:rsid w:val="003608C3"/>
    <w:rsid w:val="00360A16"/>
    <w:rsid w:val="00360F5B"/>
    <w:rsid w:val="00361D01"/>
    <w:rsid w:val="00362367"/>
    <w:rsid w:val="003625F1"/>
    <w:rsid w:val="0036288F"/>
    <w:rsid w:val="00362A26"/>
    <w:rsid w:val="00363290"/>
    <w:rsid w:val="00363D38"/>
    <w:rsid w:val="00365635"/>
    <w:rsid w:val="00365EE2"/>
    <w:rsid w:val="00366088"/>
    <w:rsid w:val="00366B0F"/>
    <w:rsid w:val="00366FA3"/>
    <w:rsid w:val="0036788C"/>
    <w:rsid w:val="0037043D"/>
    <w:rsid w:val="0037065B"/>
    <w:rsid w:val="00372021"/>
    <w:rsid w:val="003721E7"/>
    <w:rsid w:val="00372ACE"/>
    <w:rsid w:val="00374794"/>
    <w:rsid w:val="00376F00"/>
    <w:rsid w:val="00377489"/>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5D6"/>
    <w:rsid w:val="003A18DC"/>
    <w:rsid w:val="003A18F8"/>
    <w:rsid w:val="003A2637"/>
    <w:rsid w:val="003A2C12"/>
    <w:rsid w:val="003A464A"/>
    <w:rsid w:val="003A5083"/>
    <w:rsid w:val="003A5443"/>
    <w:rsid w:val="003A6281"/>
    <w:rsid w:val="003A6B14"/>
    <w:rsid w:val="003A6B20"/>
    <w:rsid w:val="003B0C9C"/>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06B"/>
    <w:rsid w:val="003C45B5"/>
    <w:rsid w:val="003C5786"/>
    <w:rsid w:val="003C58E7"/>
    <w:rsid w:val="003C5DF1"/>
    <w:rsid w:val="003C5E2D"/>
    <w:rsid w:val="003C6521"/>
    <w:rsid w:val="003C6C2F"/>
    <w:rsid w:val="003C70EB"/>
    <w:rsid w:val="003C73FA"/>
    <w:rsid w:val="003C7B52"/>
    <w:rsid w:val="003C7BA8"/>
    <w:rsid w:val="003D0ECE"/>
    <w:rsid w:val="003D1AD5"/>
    <w:rsid w:val="003D1E65"/>
    <w:rsid w:val="003D1E97"/>
    <w:rsid w:val="003D21DA"/>
    <w:rsid w:val="003D268D"/>
    <w:rsid w:val="003D2B77"/>
    <w:rsid w:val="003D2DEB"/>
    <w:rsid w:val="003D363F"/>
    <w:rsid w:val="003D3987"/>
    <w:rsid w:val="003D5678"/>
    <w:rsid w:val="003D5F03"/>
    <w:rsid w:val="003D6478"/>
    <w:rsid w:val="003D6E40"/>
    <w:rsid w:val="003D6E55"/>
    <w:rsid w:val="003D6ED2"/>
    <w:rsid w:val="003D7529"/>
    <w:rsid w:val="003D7618"/>
    <w:rsid w:val="003D7FC3"/>
    <w:rsid w:val="003E1E00"/>
    <w:rsid w:val="003E2228"/>
    <w:rsid w:val="003E2930"/>
    <w:rsid w:val="003E2C7C"/>
    <w:rsid w:val="003E2F84"/>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637"/>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9F2"/>
    <w:rsid w:val="004342E0"/>
    <w:rsid w:val="004351C1"/>
    <w:rsid w:val="00435E5E"/>
    <w:rsid w:val="004372EC"/>
    <w:rsid w:val="0044031F"/>
    <w:rsid w:val="00440B4A"/>
    <w:rsid w:val="00440DF1"/>
    <w:rsid w:val="00440E40"/>
    <w:rsid w:val="00441CE5"/>
    <w:rsid w:val="0044263F"/>
    <w:rsid w:val="00442A41"/>
    <w:rsid w:val="00442BCE"/>
    <w:rsid w:val="00442ED4"/>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598D"/>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767"/>
    <w:rsid w:val="00473A49"/>
    <w:rsid w:val="00473AB5"/>
    <w:rsid w:val="00473D8E"/>
    <w:rsid w:val="0047437F"/>
    <w:rsid w:val="004743BD"/>
    <w:rsid w:val="00477638"/>
    <w:rsid w:val="00480535"/>
    <w:rsid w:val="00484275"/>
    <w:rsid w:val="00484D52"/>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710"/>
    <w:rsid w:val="004D17B6"/>
    <w:rsid w:val="004D44F3"/>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AA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1D14"/>
    <w:rsid w:val="00532349"/>
    <w:rsid w:val="005324A2"/>
    <w:rsid w:val="005328CA"/>
    <w:rsid w:val="00532990"/>
    <w:rsid w:val="005334A5"/>
    <w:rsid w:val="005342C6"/>
    <w:rsid w:val="005348B2"/>
    <w:rsid w:val="00535401"/>
    <w:rsid w:val="00535D26"/>
    <w:rsid w:val="00537025"/>
    <w:rsid w:val="005370D4"/>
    <w:rsid w:val="00537C57"/>
    <w:rsid w:val="00537F3F"/>
    <w:rsid w:val="00540AC8"/>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4FDB"/>
    <w:rsid w:val="0055523B"/>
    <w:rsid w:val="00555EE4"/>
    <w:rsid w:val="00556A79"/>
    <w:rsid w:val="00560265"/>
    <w:rsid w:val="0056158D"/>
    <w:rsid w:val="00561F74"/>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1D4E"/>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96F"/>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DD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31"/>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423"/>
    <w:rsid w:val="00615D0D"/>
    <w:rsid w:val="006165BE"/>
    <w:rsid w:val="00616B63"/>
    <w:rsid w:val="00616E41"/>
    <w:rsid w:val="00617C37"/>
    <w:rsid w:val="006201CC"/>
    <w:rsid w:val="00621452"/>
    <w:rsid w:val="00623005"/>
    <w:rsid w:val="006232E1"/>
    <w:rsid w:val="00623992"/>
    <w:rsid w:val="006254BD"/>
    <w:rsid w:val="00625784"/>
    <w:rsid w:val="0062685E"/>
    <w:rsid w:val="006271DB"/>
    <w:rsid w:val="00627976"/>
    <w:rsid w:val="00631BBA"/>
    <w:rsid w:val="00631C9E"/>
    <w:rsid w:val="00631FFD"/>
    <w:rsid w:val="00632281"/>
    <w:rsid w:val="00632811"/>
    <w:rsid w:val="00632A06"/>
    <w:rsid w:val="00632E68"/>
    <w:rsid w:val="006333F0"/>
    <w:rsid w:val="006334A8"/>
    <w:rsid w:val="0063389C"/>
    <w:rsid w:val="006339E7"/>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3CA"/>
    <w:rsid w:val="006516BE"/>
    <w:rsid w:val="0065415E"/>
    <w:rsid w:val="006545C3"/>
    <w:rsid w:val="00655166"/>
    <w:rsid w:val="006557D8"/>
    <w:rsid w:val="00656AC7"/>
    <w:rsid w:val="00657010"/>
    <w:rsid w:val="00660469"/>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3E89"/>
    <w:rsid w:val="006752A6"/>
    <w:rsid w:val="00675DC9"/>
    <w:rsid w:val="00676566"/>
    <w:rsid w:val="0067670B"/>
    <w:rsid w:val="00676E7C"/>
    <w:rsid w:val="0067767F"/>
    <w:rsid w:val="00680149"/>
    <w:rsid w:val="006801A6"/>
    <w:rsid w:val="00681158"/>
    <w:rsid w:val="006824C6"/>
    <w:rsid w:val="0068351E"/>
    <w:rsid w:val="0068362D"/>
    <w:rsid w:val="00683A8D"/>
    <w:rsid w:val="006840AC"/>
    <w:rsid w:val="00684BD5"/>
    <w:rsid w:val="00685050"/>
    <w:rsid w:val="00685277"/>
    <w:rsid w:val="0068568D"/>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984"/>
    <w:rsid w:val="006B1FC8"/>
    <w:rsid w:val="006B2966"/>
    <w:rsid w:val="006B4FED"/>
    <w:rsid w:val="006B5431"/>
    <w:rsid w:val="006B6BA0"/>
    <w:rsid w:val="006B6D57"/>
    <w:rsid w:val="006B6DEA"/>
    <w:rsid w:val="006B70D6"/>
    <w:rsid w:val="006C045F"/>
    <w:rsid w:val="006C07B4"/>
    <w:rsid w:val="006C0932"/>
    <w:rsid w:val="006C169F"/>
    <w:rsid w:val="006C18A6"/>
    <w:rsid w:val="006C3B23"/>
    <w:rsid w:val="006C3DDF"/>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5C49"/>
    <w:rsid w:val="006D65CB"/>
    <w:rsid w:val="006D764F"/>
    <w:rsid w:val="006E079D"/>
    <w:rsid w:val="006E0D46"/>
    <w:rsid w:val="006E194E"/>
    <w:rsid w:val="006E2985"/>
    <w:rsid w:val="006E2992"/>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49F"/>
    <w:rsid w:val="00722D81"/>
    <w:rsid w:val="0072429B"/>
    <w:rsid w:val="00724498"/>
    <w:rsid w:val="00724A66"/>
    <w:rsid w:val="00725427"/>
    <w:rsid w:val="00725B67"/>
    <w:rsid w:val="0072610F"/>
    <w:rsid w:val="00726BF1"/>
    <w:rsid w:val="007276FE"/>
    <w:rsid w:val="00727CA3"/>
    <w:rsid w:val="00731325"/>
    <w:rsid w:val="007323AE"/>
    <w:rsid w:val="00733388"/>
    <w:rsid w:val="0073489C"/>
    <w:rsid w:val="007362D8"/>
    <w:rsid w:val="007369FA"/>
    <w:rsid w:val="00736BC1"/>
    <w:rsid w:val="00736E62"/>
    <w:rsid w:val="00737AD2"/>
    <w:rsid w:val="00737D9B"/>
    <w:rsid w:val="00740627"/>
    <w:rsid w:val="007408C5"/>
    <w:rsid w:val="00742964"/>
    <w:rsid w:val="00742C85"/>
    <w:rsid w:val="007436D2"/>
    <w:rsid w:val="00744AED"/>
    <w:rsid w:val="00744BB2"/>
    <w:rsid w:val="00745344"/>
    <w:rsid w:val="007454CB"/>
    <w:rsid w:val="007455E9"/>
    <w:rsid w:val="00745A4F"/>
    <w:rsid w:val="00745CFC"/>
    <w:rsid w:val="007464BF"/>
    <w:rsid w:val="00746DDA"/>
    <w:rsid w:val="00746EA9"/>
    <w:rsid w:val="007477AE"/>
    <w:rsid w:val="007507DD"/>
    <w:rsid w:val="007508F7"/>
    <w:rsid w:val="00750A76"/>
    <w:rsid w:val="00752308"/>
    <w:rsid w:val="007531EB"/>
    <w:rsid w:val="00753A74"/>
    <w:rsid w:val="00753BB2"/>
    <w:rsid w:val="007540F1"/>
    <w:rsid w:val="00754D00"/>
    <w:rsid w:val="00755172"/>
    <w:rsid w:val="0075579A"/>
    <w:rsid w:val="007557CA"/>
    <w:rsid w:val="00756550"/>
    <w:rsid w:val="007602C1"/>
    <w:rsid w:val="00760D37"/>
    <w:rsid w:val="00760EA2"/>
    <w:rsid w:val="00761B88"/>
    <w:rsid w:val="0076233B"/>
    <w:rsid w:val="0076267C"/>
    <w:rsid w:val="007627EC"/>
    <w:rsid w:val="00762C75"/>
    <w:rsid w:val="00762DBA"/>
    <w:rsid w:val="00762F6E"/>
    <w:rsid w:val="007632E6"/>
    <w:rsid w:val="0076348C"/>
    <w:rsid w:val="007640EA"/>
    <w:rsid w:val="00764975"/>
    <w:rsid w:val="00764BAC"/>
    <w:rsid w:val="00764DA2"/>
    <w:rsid w:val="00765314"/>
    <w:rsid w:val="007654F2"/>
    <w:rsid w:val="00766A50"/>
    <w:rsid w:val="00766B45"/>
    <w:rsid w:val="0076770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50C"/>
    <w:rsid w:val="007B5317"/>
    <w:rsid w:val="007B537D"/>
    <w:rsid w:val="007B549B"/>
    <w:rsid w:val="007B5936"/>
    <w:rsid w:val="007B6405"/>
    <w:rsid w:val="007B6A5A"/>
    <w:rsid w:val="007B6C1B"/>
    <w:rsid w:val="007B6F4F"/>
    <w:rsid w:val="007B700C"/>
    <w:rsid w:val="007B7706"/>
    <w:rsid w:val="007B7E3B"/>
    <w:rsid w:val="007C229E"/>
    <w:rsid w:val="007C2ADC"/>
    <w:rsid w:val="007C2FCE"/>
    <w:rsid w:val="007C3047"/>
    <w:rsid w:val="007C4A43"/>
    <w:rsid w:val="007C51CC"/>
    <w:rsid w:val="007C5E04"/>
    <w:rsid w:val="007C685F"/>
    <w:rsid w:val="007C7628"/>
    <w:rsid w:val="007C78FD"/>
    <w:rsid w:val="007C7E8F"/>
    <w:rsid w:val="007D12BC"/>
    <w:rsid w:val="007D1906"/>
    <w:rsid w:val="007D28C3"/>
    <w:rsid w:val="007D2EAF"/>
    <w:rsid w:val="007D2F1D"/>
    <w:rsid w:val="007D3BB7"/>
    <w:rsid w:val="007D3BD9"/>
    <w:rsid w:val="007D43BC"/>
    <w:rsid w:val="007D5877"/>
    <w:rsid w:val="007D72B5"/>
    <w:rsid w:val="007D7792"/>
    <w:rsid w:val="007D7840"/>
    <w:rsid w:val="007E02D3"/>
    <w:rsid w:val="007E071E"/>
    <w:rsid w:val="007E0AE5"/>
    <w:rsid w:val="007E0B31"/>
    <w:rsid w:val="007E0BC0"/>
    <w:rsid w:val="007E13E2"/>
    <w:rsid w:val="007E1B45"/>
    <w:rsid w:val="007E1DD4"/>
    <w:rsid w:val="007E23BE"/>
    <w:rsid w:val="007E2599"/>
    <w:rsid w:val="007E294D"/>
    <w:rsid w:val="007E297B"/>
    <w:rsid w:val="007E2D09"/>
    <w:rsid w:val="007E3665"/>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0B5A"/>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3A51"/>
    <w:rsid w:val="00824A22"/>
    <w:rsid w:val="008253B3"/>
    <w:rsid w:val="008254DF"/>
    <w:rsid w:val="008254F8"/>
    <w:rsid w:val="00825830"/>
    <w:rsid w:val="00825A98"/>
    <w:rsid w:val="0082632E"/>
    <w:rsid w:val="008264A9"/>
    <w:rsid w:val="00826958"/>
    <w:rsid w:val="00826A18"/>
    <w:rsid w:val="00827788"/>
    <w:rsid w:val="00827C1B"/>
    <w:rsid w:val="00827D33"/>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378D4"/>
    <w:rsid w:val="0084066A"/>
    <w:rsid w:val="00841327"/>
    <w:rsid w:val="00841D53"/>
    <w:rsid w:val="00842219"/>
    <w:rsid w:val="008428D0"/>
    <w:rsid w:val="0084363F"/>
    <w:rsid w:val="008447CE"/>
    <w:rsid w:val="008450DA"/>
    <w:rsid w:val="00845BD2"/>
    <w:rsid w:val="00845E49"/>
    <w:rsid w:val="00846CE7"/>
    <w:rsid w:val="00847F4F"/>
    <w:rsid w:val="00850272"/>
    <w:rsid w:val="00850904"/>
    <w:rsid w:val="00851307"/>
    <w:rsid w:val="008516C7"/>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66546"/>
    <w:rsid w:val="00871625"/>
    <w:rsid w:val="00873265"/>
    <w:rsid w:val="008733D3"/>
    <w:rsid w:val="00873651"/>
    <w:rsid w:val="00873D5F"/>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68F"/>
    <w:rsid w:val="008B5BFF"/>
    <w:rsid w:val="008B629F"/>
    <w:rsid w:val="008B64D0"/>
    <w:rsid w:val="008B65C2"/>
    <w:rsid w:val="008B7803"/>
    <w:rsid w:val="008B7AB8"/>
    <w:rsid w:val="008B7BBE"/>
    <w:rsid w:val="008C04E2"/>
    <w:rsid w:val="008C0601"/>
    <w:rsid w:val="008C0C51"/>
    <w:rsid w:val="008C0FD0"/>
    <w:rsid w:val="008C1151"/>
    <w:rsid w:val="008C14E7"/>
    <w:rsid w:val="008C157E"/>
    <w:rsid w:val="008C509B"/>
    <w:rsid w:val="008C6964"/>
    <w:rsid w:val="008C6C40"/>
    <w:rsid w:val="008C7269"/>
    <w:rsid w:val="008C73BC"/>
    <w:rsid w:val="008C7B33"/>
    <w:rsid w:val="008C7C46"/>
    <w:rsid w:val="008D13C8"/>
    <w:rsid w:val="008D1450"/>
    <w:rsid w:val="008D14B4"/>
    <w:rsid w:val="008D177D"/>
    <w:rsid w:val="008D1AB4"/>
    <w:rsid w:val="008D1AD0"/>
    <w:rsid w:val="008D1F13"/>
    <w:rsid w:val="008D2D72"/>
    <w:rsid w:val="008D2F83"/>
    <w:rsid w:val="008D3359"/>
    <w:rsid w:val="008D3BD1"/>
    <w:rsid w:val="008D3FBF"/>
    <w:rsid w:val="008D4CEF"/>
    <w:rsid w:val="008D4F73"/>
    <w:rsid w:val="008D5BEE"/>
    <w:rsid w:val="008E031C"/>
    <w:rsid w:val="008E0C16"/>
    <w:rsid w:val="008E1915"/>
    <w:rsid w:val="008E2916"/>
    <w:rsid w:val="008E2DFD"/>
    <w:rsid w:val="008E41A4"/>
    <w:rsid w:val="008E4664"/>
    <w:rsid w:val="008E4ACA"/>
    <w:rsid w:val="008E4BC8"/>
    <w:rsid w:val="008E6317"/>
    <w:rsid w:val="008E7CF0"/>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F96"/>
    <w:rsid w:val="00905E3B"/>
    <w:rsid w:val="009061A0"/>
    <w:rsid w:val="00906743"/>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3733"/>
    <w:rsid w:val="0092498A"/>
    <w:rsid w:val="009268AF"/>
    <w:rsid w:val="009269EB"/>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CA9"/>
    <w:rsid w:val="00950FBF"/>
    <w:rsid w:val="009511FE"/>
    <w:rsid w:val="0095167A"/>
    <w:rsid w:val="00952B5A"/>
    <w:rsid w:val="00953B15"/>
    <w:rsid w:val="00953EEC"/>
    <w:rsid w:val="009546AA"/>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53D"/>
    <w:rsid w:val="00970947"/>
    <w:rsid w:val="00970DE5"/>
    <w:rsid w:val="0097101B"/>
    <w:rsid w:val="009710B3"/>
    <w:rsid w:val="009716D2"/>
    <w:rsid w:val="00971AA0"/>
    <w:rsid w:val="009730EF"/>
    <w:rsid w:val="0097314F"/>
    <w:rsid w:val="0097334D"/>
    <w:rsid w:val="0097382F"/>
    <w:rsid w:val="00973D66"/>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021"/>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D7AC5"/>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1B82"/>
    <w:rsid w:val="009F2283"/>
    <w:rsid w:val="009F29FB"/>
    <w:rsid w:val="009F46BE"/>
    <w:rsid w:val="009F55AD"/>
    <w:rsid w:val="009F5A06"/>
    <w:rsid w:val="009F5C12"/>
    <w:rsid w:val="009F6F8E"/>
    <w:rsid w:val="009F6FCC"/>
    <w:rsid w:val="009F79B7"/>
    <w:rsid w:val="009F7FB1"/>
    <w:rsid w:val="00A00C41"/>
    <w:rsid w:val="00A00E8A"/>
    <w:rsid w:val="00A024B1"/>
    <w:rsid w:val="00A029B5"/>
    <w:rsid w:val="00A02FE1"/>
    <w:rsid w:val="00A0305C"/>
    <w:rsid w:val="00A03364"/>
    <w:rsid w:val="00A04AFE"/>
    <w:rsid w:val="00A05228"/>
    <w:rsid w:val="00A0568C"/>
    <w:rsid w:val="00A06140"/>
    <w:rsid w:val="00A0616A"/>
    <w:rsid w:val="00A06B99"/>
    <w:rsid w:val="00A06C17"/>
    <w:rsid w:val="00A070F8"/>
    <w:rsid w:val="00A071B5"/>
    <w:rsid w:val="00A1027A"/>
    <w:rsid w:val="00A11946"/>
    <w:rsid w:val="00A12032"/>
    <w:rsid w:val="00A12F1F"/>
    <w:rsid w:val="00A13D11"/>
    <w:rsid w:val="00A1404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6C9"/>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0A8A"/>
    <w:rsid w:val="00A415D4"/>
    <w:rsid w:val="00A42C57"/>
    <w:rsid w:val="00A42EE9"/>
    <w:rsid w:val="00A438EF"/>
    <w:rsid w:val="00A44642"/>
    <w:rsid w:val="00A4473B"/>
    <w:rsid w:val="00A44E55"/>
    <w:rsid w:val="00A44E8D"/>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3BBB"/>
    <w:rsid w:val="00A95B89"/>
    <w:rsid w:val="00A95C8D"/>
    <w:rsid w:val="00A96479"/>
    <w:rsid w:val="00A96BA1"/>
    <w:rsid w:val="00A97193"/>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3F04"/>
    <w:rsid w:val="00AC4779"/>
    <w:rsid w:val="00AC4ECC"/>
    <w:rsid w:val="00AC5EFF"/>
    <w:rsid w:val="00AC6FB7"/>
    <w:rsid w:val="00AC7841"/>
    <w:rsid w:val="00AC7C16"/>
    <w:rsid w:val="00AD0ACF"/>
    <w:rsid w:val="00AD13DC"/>
    <w:rsid w:val="00AD19BE"/>
    <w:rsid w:val="00AD1CC8"/>
    <w:rsid w:val="00AD1E70"/>
    <w:rsid w:val="00AD2AB4"/>
    <w:rsid w:val="00AD2ACD"/>
    <w:rsid w:val="00AD3365"/>
    <w:rsid w:val="00AD531A"/>
    <w:rsid w:val="00AD5523"/>
    <w:rsid w:val="00AD5969"/>
    <w:rsid w:val="00AD5B9A"/>
    <w:rsid w:val="00AD65DE"/>
    <w:rsid w:val="00AD69D1"/>
    <w:rsid w:val="00AD6F82"/>
    <w:rsid w:val="00AD708A"/>
    <w:rsid w:val="00AD7313"/>
    <w:rsid w:val="00AD7EE2"/>
    <w:rsid w:val="00AE010D"/>
    <w:rsid w:val="00AE0325"/>
    <w:rsid w:val="00AE104B"/>
    <w:rsid w:val="00AE107E"/>
    <w:rsid w:val="00AE1FF8"/>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41AB"/>
    <w:rsid w:val="00B15252"/>
    <w:rsid w:val="00B156F3"/>
    <w:rsid w:val="00B1589B"/>
    <w:rsid w:val="00B15DE0"/>
    <w:rsid w:val="00B165B5"/>
    <w:rsid w:val="00B16841"/>
    <w:rsid w:val="00B16FEC"/>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699"/>
    <w:rsid w:val="00B27C81"/>
    <w:rsid w:val="00B27D5C"/>
    <w:rsid w:val="00B30395"/>
    <w:rsid w:val="00B31FE1"/>
    <w:rsid w:val="00B320B7"/>
    <w:rsid w:val="00B326C9"/>
    <w:rsid w:val="00B33913"/>
    <w:rsid w:val="00B35717"/>
    <w:rsid w:val="00B35AFA"/>
    <w:rsid w:val="00B37490"/>
    <w:rsid w:val="00B378E7"/>
    <w:rsid w:val="00B4000C"/>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0C5"/>
    <w:rsid w:val="00B546B1"/>
    <w:rsid w:val="00B557F2"/>
    <w:rsid w:val="00B60059"/>
    <w:rsid w:val="00B60743"/>
    <w:rsid w:val="00B6366C"/>
    <w:rsid w:val="00B645FA"/>
    <w:rsid w:val="00B64B06"/>
    <w:rsid w:val="00B64C6B"/>
    <w:rsid w:val="00B654B1"/>
    <w:rsid w:val="00B661FB"/>
    <w:rsid w:val="00B66FD8"/>
    <w:rsid w:val="00B67357"/>
    <w:rsid w:val="00B67B3B"/>
    <w:rsid w:val="00B71293"/>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0F6"/>
    <w:rsid w:val="00BB6540"/>
    <w:rsid w:val="00BB795C"/>
    <w:rsid w:val="00BB7BC1"/>
    <w:rsid w:val="00BB7D02"/>
    <w:rsid w:val="00BC0A66"/>
    <w:rsid w:val="00BC0A6C"/>
    <w:rsid w:val="00BC0EF6"/>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12F"/>
    <w:rsid w:val="00BD59AB"/>
    <w:rsid w:val="00BD5BF8"/>
    <w:rsid w:val="00BD63FE"/>
    <w:rsid w:val="00BD65F6"/>
    <w:rsid w:val="00BD6848"/>
    <w:rsid w:val="00BD6EDD"/>
    <w:rsid w:val="00BD77BF"/>
    <w:rsid w:val="00BE0E9A"/>
    <w:rsid w:val="00BE15E3"/>
    <w:rsid w:val="00BE1747"/>
    <w:rsid w:val="00BE24EA"/>
    <w:rsid w:val="00BE2ECF"/>
    <w:rsid w:val="00BE3373"/>
    <w:rsid w:val="00BE345F"/>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6C3B"/>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0303"/>
    <w:rsid w:val="00C61451"/>
    <w:rsid w:val="00C614EB"/>
    <w:rsid w:val="00C620F1"/>
    <w:rsid w:val="00C62442"/>
    <w:rsid w:val="00C625E3"/>
    <w:rsid w:val="00C62BA8"/>
    <w:rsid w:val="00C63006"/>
    <w:rsid w:val="00C63FF2"/>
    <w:rsid w:val="00C6406F"/>
    <w:rsid w:val="00C645AC"/>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73F"/>
    <w:rsid w:val="00CC5812"/>
    <w:rsid w:val="00CC6503"/>
    <w:rsid w:val="00CC7B6C"/>
    <w:rsid w:val="00CD0C29"/>
    <w:rsid w:val="00CD0CA5"/>
    <w:rsid w:val="00CD0E77"/>
    <w:rsid w:val="00CD101A"/>
    <w:rsid w:val="00CD1359"/>
    <w:rsid w:val="00CD19AF"/>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79E"/>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423"/>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1BFC"/>
    <w:rsid w:val="00D6240D"/>
    <w:rsid w:val="00D6253C"/>
    <w:rsid w:val="00D63210"/>
    <w:rsid w:val="00D6379A"/>
    <w:rsid w:val="00D641DF"/>
    <w:rsid w:val="00D64B04"/>
    <w:rsid w:val="00D65F35"/>
    <w:rsid w:val="00D66468"/>
    <w:rsid w:val="00D6712D"/>
    <w:rsid w:val="00D675CD"/>
    <w:rsid w:val="00D677C1"/>
    <w:rsid w:val="00D67C90"/>
    <w:rsid w:val="00D67D7D"/>
    <w:rsid w:val="00D7086D"/>
    <w:rsid w:val="00D72CA8"/>
    <w:rsid w:val="00D73207"/>
    <w:rsid w:val="00D734EE"/>
    <w:rsid w:val="00D735D5"/>
    <w:rsid w:val="00D736DE"/>
    <w:rsid w:val="00D7456C"/>
    <w:rsid w:val="00D74C6B"/>
    <w:rsid w:val="00D756F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0B"/>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1754"/>
    <w:rsid w:val="00DC23AF"/>
    <w:rsid w:val="00DC272F"/>
    <w:rsid w:val="00DC2D15"/>
    <w:rsid w:val="00DC3DC3"/>
    <w:rsid w:val="00DC4929"/>
    <w:rsid w:val="00DC5F35"/>
    <w:rsid w:val="00DC5F5D"/>
    <w:rsid w:val="00DC64DD"/>
    <w:rsid w:val="00DC69E7"/>
    <w:rsid w:val="00DD000B"/>
    <w:rsid w:val="00DD029F"/>
    <w:rsid w:val="00DD0814"/>
    <w:rsid w:val="00DD131E"/>
    <w:rsid w:val="00DD25EF"/>
    <w:rsid w:val="00DD2906"/>
    <w:rsid w:val="00DD33C6"/>
    <w:rsid w:val="00DD3EB6"/>
    <w:rsid w:val="00DD4D04"/>
    <w:rsid w:val="00DD4DA6"/>
    <w:rsid w:val="00DD5DAD"/>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392"/>
    <w:rsid w:val="00DE788D"/>
    <w:rsid w:val="00DF0164"/>
    <w:rsid w:val="00DF1556"/>
    <w:rsid w:val="00DF1C9D"/>
    <w:rsid w:val="00DF21C3"/>
    <w:rsid w:val="00DF23D9"/>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C55"/>
    <w:rsid w:val="00E01003"/>
    <w:rsid w:val="00E012C2"/>
    <w:rsid w:val="00E016C4"/>
    <w:rsid w:val="00E01839"/>
    <w:rsid w:val="00E01981"/>
    <w:rsid w:val="00E02DE9"/>
    <w:rsid w:val="00E031D5"/>
    <w:rsid w:val="00E031F9"/>
    <w:rsid w:val="00E0443C"/>
    <w:rsid w:val="00E0443D"/>
    <w:rsid w:val="00E04AB4"/>
    <w:rsid w:val="00E05165"/>
    <w:rsid w:val="00E05374"/>
    <w:rsid w:val="00E06136"/>
    <w:rsid w:val="00E07476"/>
    <w:rsid w:val="00E076D8"/>
    <w:rsid w:val="00E07BE6"/>
    <w:rsid w:val="00E114A5"/>
    <w:rsid w:val="00E115E7"/>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57F3"/>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4ECC"/>
    <w:rsid w:val="00E551F0"/>
    <w:rsid w:val="00E55582"/>
    <w:rsid w:val="00E57C60"/>
    <w:rsid w:val="00E57F3C"/>
    <w:rsid w:val="00E60206"/>
    <w:rsid w:val="00E60DCC"/>
    <w:rsid w:val="00E60E65"/>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83D"/>
    <w:rsid w:val="00E86FEA"/>
    <w:rsid w:val="00E87C29"/>
    <w:rsid w:val="00E951E5"/>
    <w:rsid w:val="00E9642F"/>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A5FA4"/>
    <w:rsid w:val="00EB1918"/>
    <w:rsid w:val="00EB1E5D"/>
    <w:rsid w:val="00EB22E7"/>
    <w:rsid w:val="00EB265E"/>
    <w:rsid w:val="00EB3043"/>
    <w:rsid w:val="00EB3BDC"/>
    <w:rsid w:val="00EB3DB6"/>
    <w:rsid w:val="00EB5C31"/>
    <w:rsid w:val="00EB6893"/>
    <w:rsid w:val="00EB6EA4"/>
    <w:rsid w:val="00EB7300"/>
    <w:rsid w:val="00EB7441"/>
    <w:rsid w:val="00EB7718"/>
    <w:rsid w:val="00EC0AFB"/>
    <w:rsid w:val="00EC2F63"/>
    <w:rsid w:val="00EC334A"/>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959"/>
    <w:rsid w:val="00EE6B10"/>
    <w:rsid w:val="00EE7242"/>
    <w:rsid w:val="00EF028A"/>
    <w:rsid w:val="00EF06E8"/>
    <w:rsid w:val="00EF0992"/>
    <w:rsid w:val="00EF0E98"/>
    <w:rsid w:val="00EF3BC0"/>
    <w:rsid w:val="00EF41E5"/>
    <w:rsid w:val="00EF4E5E"/>
    <w:rsid w:val="00EF5C08"/>
    <w:rsid w:val="00EF5E2E"/>
    <w:rsid w:val="00EF6675"/>
    <w:rsid w:val="00EF6C1F"/>
    <w:rsid w:val="00EF70B7"/>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28"/>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87C"/>
    <w:rsid w:val="00F60FD8"/>
    <w:rsid w:val="00F612F0"/>
    <w:rsid w:val="00F61407"/>
    <w:rsid w:val="00F620F3"/>
    <w:rsid w:val="00F628BB"/>
    <w:rsid w:val="00F629A2"/>
    <w:rsid w:val="00F62A2C"/>
    <w:rsid w:val="00F62F49"/>
    <w:rsid w:val="00F6331A"/>
    <w:rsid w:val="00F64063"/>
    <w:rsid w:val="00F647D2"/>
    <w:rsid w:val="00F65995"/>
    <w:rsid w:val="00F65A8C"/>
    <w:rsid w:val="00F65DFD"/>
    <w:rsid w:val="00F66009"/>
    <w:rsid w:val="00F6600B"/>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1D7C"/>
    <w:rsid w:val="00F825C8"/>
    <w:rsid w:val="00F825F2"/>
    <w:rsid w:val="00F82697"/>
    <w:rsid w:val="00F82CFC"/>
    <w:rsid w:val="00F8303B"/>
    <w:rsid w:val="00F83765"/>
    <w:rsid w:val="00F8432E"/>
    <w:rsid w:val="00F847B0"/>
    <w:rsid w:val="00F85217"/>
    <w:rsid w:val="00F85E79"/>
    <w:rsid w:val="00F869D6"/>
    <w:rsid w:val="00F87A50"/>
    <w:rsid w:val="00F87CDA"/>
    <w:rsid w:val="00F90208"/>
    <w:rsid w:val="00F90395"/>
    <w:rsid w:val="00F903F7"/>
    <w:rsid w:val="00F90F8E"/>
    <w:rsid w:val="00F9141B"/>
    <w:rsid w:val="00F91F37"/>
    <w:rsid w:val="00F93209"/>
    <w:rsid w:val="00F938FF"/>
    <w:rsid w:val="00F939A3"/>
    <w:rsid w:val="00F94891"/>
    <w:rsid w:val="00F94A20"/>
    <w:rsid w:val="00F95478"/>
    <w:rsid w:val="00F95779"/>
    <w:rsid w:val="00F957AE"/>
    <w:rsid w:val="00F9588C"/>
    <w:rsid w:val="00F9655A"/>
    <w:rsid w:val="00FA0A66"/>
    <w:rsid w:val="00FA130C"/>
    <w:rsid w:val="00FA1538"/>
    <w:rsid w:val="00FA1C07"/>
    <w:rsid w:val="00FA35DF"/>
    <w:rsid w:val="00FA3AF5"/>
    <w:rsid w:val="00FA3B43"/>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8CD"/>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380"/>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A7837F"/>
    <w:rsid w:val="06F5AC08"/>
    <w:rsid w:val="073B6A6D"/>
    <w:rsid w:val="075A215F"/>
    <w:rsid w:val="078B9C31"/>
    <w:rsid w:val="079664A0"/>
    <w:rsid w:val="087FACF4"/>
    <w:rsid w:val="08F19397"/>
    <w:rsid w:val="09252096"/>
    <w:rsid w:val="093B163A"/>
    <w:rsid w:val="09642979"/>
    <w:rsid w:val="09976BC5"/>
    <w:rsid w:val="09B54F35"/>
    <w:rsid w:val="09B89098"/>
    <w:rsid w:val="0A466DB7"/>
    <w:rsid w:val="0A4B3A28"/>
    <w:rsid w:val="0AB55103"/>
    <w:rsid w:val="0B234C31"/>
    <w:rsid w:val="0D070191"/>
    <w:rsid w:val="0D0861D7"/>
    <w:rsid w:val="0D2F0AF5"/>
    <w:rsid w:val="0DBEC8F6"/>
    <w:rsid w:val="0DEE1E6E"/>
    <w:rsid w:val="0E350034"/>
    <w:rsid w:val="0E8B3CAC"/>
    <w:rsid w:val="0E8C342C"/>
    <w:rsid w:val="0F05E3C6"/>
    <w:rsid w:val="0F43C736"/>
    <w:rsid w:val="0F8A4451"/>
    <w:rsid w:val="0FF269D6"/>
    <w:rsid w:val="116ECA15"/>
    <w:rsid w:val="11F65E1A"/>
    <w:rsid w:val="1205F13A"/>
    <w:rsid w:val="1231723F"/>
    <w:rsid w:val="1251D635"/>
    <w:rsid w:val="12E9A446"/>
    <w:rsid w:val="133B9611"/>
    <w:rsid w:val="136E0ABF"/>
    <w:rsid w:val="13BF0B8E"/>
    <w:rsid w:val="14907BFD"/>
    <w:rsid w:val="1511DF02"/>
    <w:rsid w:val="1546725B"/>
    <w:rsid w:val="15C01928"/>
    <w:rsid w:val="15CFBD21"/>
    <w:rsid w:val="1682E968"/>
    <w:rsid w:val="1696CF44"/>
    <w:rsid w:val="17594FFC"/>
    <w:rsid w:val="1774DDA9"/>
    <w:rsid w:val="177EA207"/>
    <w:rsid w:val="1787747C"/>
    <w:rsid w:val="1799446D"/>
    <w:rsid w:val="17ADFBC7"/>
    <w:rsid w:val="17EB3B65"/>
    <w:rsid w:val="17F9E12B"/>
    <w:rsid w:val="17FA27FC"/>
    <w:rsid w:val="182A993F"/>
    <w:rsid w:val="1855205E"/>
    <w:rsid w:val="186EDFB6"/>
    <w:rsid w:val="1A1BF1CB"/>
    <w:rsid w:val="1AA24A69"/>
    <w:rsid w:val="1ABDBEA7"/>
    <w:rsid w:val="1B9260F3"/>
    <w:rsid w:val="1BB0068E"/>
    <w:rsid w:val="1BC5C2FA"/>
    <w:rsid w:val="1C1908EA"/>
    <w:rsid w:val="1CAE525B"/>
    <w:rsid w:val="1CF3DE7F"/>
    <w:rsid w:val="1D161A58"/>
    <w:rsid w:val="1D17C62E"/>
    <w:rsid w:val="1D22A656"/>
    <w:rsid w:val="1D334079"/>
    <w:rsid w:val="1DB6F706"/>
    <w:rsid w:val="1E6C4A0A"/>
    <w:rsid w:val="1EA4DF98"/>
    <w:rsid w:val="1EA956D5"/>
    <w:rsid w:val="1F4B4F33"/>
    <w:rsid w:val="1F51953F"/>
    <w:rsid w:val="203D469E"/>
    <w:rsid w:val="20DAAEC6"/>
    <w:rsid w:val="211A53B8"/>
    <w:rsid w:val="2167C630"/>
    <w:rsid w:val="21B4DA91"/>
    <w:rsid w:val="2205CB3B"/>
    <w:rsid w:val="22C1B0F7"/>
    <w:rsid w:val="22EBF693"/>
    <w:rsid w:val="232E5FD1"/>
    <w:rsid w:val="23E72FCA"/>
    <w:rsid w:val="24A4D0FC"/>
    <w:rsid w:val="24A7D255"/>
    <w:rsid w:val="24B915E9"/>
    <w:rsid w:val="24C2C928"/>
    <w:rsid w:val="253486F3"/>
    <w:rsid w:val="25751FEC"/>
    <w:rsid w:val="2599F088"/>
    <w:rsid w:val="25AF2D6E"/>
    <w:rsid w:val="25D19D8A"/>
    <w:rsid w:val="26112557"/>
    <w:rsid w:val="261EA0CF"/>
    <w:rsid w:val="26B3C965"/>
    <w:rsid w:val="27245157"/>
    <w:rsid w:val="2727E857"/>
    <w:rsid w:val="27669E10"/>
    <w:rsid w:val="2798EAE7"/>
    <w:rsid w:val="279ACA04"/>
    <w:rsid w:val="27B0E5F4"/>
    <w:rsid w:val="28E3C57E"/>
    <w:rsid w:val="28EF273C"/>
    <w:rsid w:val="291EB386"/>
    <w:rsid w:val="295C6A48"/>
    <w:rsid w:val="296CFF40"/>
    <w:rsid w:val="29C03D55"/>
    <w:rsid w:val="29EB72E8"/>
    <w:rsid w:val="29FC8DD3"/>
    <w:rsid w:val="2A39862D"/>
    <w:rsid w:val="2AFDC55D"/>
    <w:rsid w:val="2B0C7085"/>
    <w:rsid w:val="2B328115"/>
    <w:rsid w:val="2B38FBFC"/>
    <w:rsid w:val="2B718535"/>
    <w:rsid w:val="2C2A44FC"/>
    <w:rsid w:val="2C5C7B1A"/>
    <w:rsid w:val="2CC72CB9"/>
    <w:rsid w:val="2D640791"/>
    <w:rsid w:val="2DC07D02"/>
    <w:rsid w:val="2DCD3474"/>
    <w:rsid w:val="2DD57B90"/>
    <w:rsid w:val="2E4652DC"/>
    <w:rsid w:val="2EA30350"/>
    <w:rsid w:val="2ECFAF94"/>
    <w:rsid w:val="2ED326F0"/>
    <w:rsid w:val="2F29F941"/>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5555FE3"/>
    <w:rsid w:val="36358B8B"/>
    <w:rsid w:val="36712D15"/>
    <w:rsid w:val="36AF88BE"/>
    <w:rsid w:val="36AFBA3F"/>
    <w:rsid w:val="36CB9F8A"/>
    <w:rsid w:val="3701F70C"/>
    <w:rsid w:val="374D1315"/>
    <w:rsid w:val="3776D4FB"/>
    <w:rsid w:val="377A74F7"/>
    <w:rsid w:val="37F66310"/>
    <w:rsid w:val="37FCC700"/>
    <w:rsid w:val="382D43BE"/>
    <w:rsid w:val="383EB755"/>
    <w:rsid w:val="38772B7F"/>
    <w:rsid w:val="38E29A1B"/>
    <w:rsid w:val="38E6A229"/>
    <w:rsid w:val="3951C338"/>
    <w:rsid w:val="3959E42E"/>
    <w:rsid w:val="39E6CC1F"/>
    <w:rsid w:val="39F7FB50"/>
    <w:rsid w:val="3A916FFE"/>
    <w:rsid w:val="3AA2F63B"/>
    <w:rsid w:val="3B25FBFC"/>
    <w:rsid w:val="3B66E727"/>
    <w:rsid w:val="3B761FC7"/>
    <w:rsid w:val="3C5F9C9E"/>
    <w:rsid w:val="3C637107"/>
    <w:rsid w:val="3CB0E7F4"/>
    <w:rsid w:val="3D2523E9"/>
    <w:rsid w:val="3D2574A5"/>
    <w:rsid w:val="3D4F252B"/>
    <w:rsid w:val="3DB6734A"/>
    <w:rsid w:val="3EB8F7DC"/>
    <w:rsid w:val="3EEE05D5"/>
    <w:rsid w:val="3F3E4C44"/>
    <w:rsid w:val="3F92BD7E"/>
    <w:rsid w:val="3FBE062B"/>
    <w:rsid w:val="3FD65C27"/>
    <w:rsid w:val="4049DCD2"/>
    <w:rsid w:val="4067C042"/>
    <w:rsid w:val="40BF30BF"/>
    <w:rsid w:val="40E34A66"/>
    <w:rsid w:val="4188A5FD"/>
    <w:rsid w:val="419B84B0"/>
    <w:rsid w:val="427BCD01"/>
    <w:rsid w:val="42B639E0"/>
    <w:rsid w:val="4366A436"/>
    <w:rsid w:val="43969EBD"/>
    <w:rsid w:val="43A0D33D"/>
    <w:rsid w:val="43F077DC"/>
    <w:rsid w:val="4401B2A3"/>
    <w:rsid w:val="44AEB74F"/>
    <w:rsid w:val="4504916E"/>
    <w:rsid w:val="4508D664"/>
    <w:rsid w:val="457EAA95"/>
    <w:rsid w:val="459B4979"/>
    <w:rsid w:val="46CBE348"/>
    <w:rsid w:val="472CA8C7"/>
    <w:rsid w:val="47D3CAAA"/>
    <w:rsid w:val="48281712"/>
    <w:rsid w:val="48499DA7"/>
    <w:rsid w:val="490DE6A8"/>
    <w:rsid w:val="49650C3A"/>
    <w:rsid w:val="499F561C"/>
    <w:rsid w:val="4B294FF0"/>
    <w:rsid w:val="4B3B0B82"/>
    <w:rsid w:val="4B8A2AAE"/>
    <w:rsid w:val="4BC44F42"/>
    <w:rsid w:val="4BE9B5DE"/>
    <w:rsid w:val="4C1EF321"/>
    <w:rsid w:val="4C21190C"/>
    <w:rsid w:val="4CABE918"/>
    <w:rsid w:val="4CD6DBE3"/>
    <w:rsid w:val="4D633462"/>
    <w:rsid w:val="4D66591A"/>
    <w:rsid w:val="4DF4689E"/>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7D66208"/>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9556D2"/>
    <w:rsid w:val="5DD08E80"/>
    <w:rsid w:val="5DDA5C67"/>
    <w:rsid w:val="5F05E41A"/>
    <w:rsid w:val="5F1AAB16"/>
    <w:rsid w:val="6096EC46"/>
    <w:rsid w:val="61792393"/>
    <w:rsid w:val="6233BA99"/>
    <w:rsid w:val="623A8563"/>
    <w:rsid w:val="62C15DB4"/>
    <w:rsid w:val="62DB60CE"/>
    <w:rsid w:val="632A98DD"/>
    <w:rsid w:val="63912A38"/>
    <w:rsid w:val="643C4C4C"/>
    <w:rsid w:val="6499C628"/>
    <w:rsid w:val="64CBA6E5"/>
    <w:rsid w:val="64FA1908"/>
    <w:rsid w:val="650CB993"/>
    <w:rsid w:val="66341F3B"/>
    <w:rsid w:val="66556998"/>
    <w:rsid w:val="6674EEB8"/>
    <w:rsid w:val="668EDEE9"/>
    <w:rsid w:val="672D935B"/>
    <w:rsid w:val="67309E31"/>
    <w:rsid w:val="6736273A"/>
    <w:rsid w:val="67583B22"/>
    <w:rsid w:val="688E52BC"/>
    <w:rsid w:val="689E0A80"/>
    <w:rsid w:val="6939FEED"/>
    <w:rsid w:val="6955ECE3"/>
    <w:rsid w:val="69908571"/>
    <w:rsid w:val="6A058B51"/>
    <w:rsid w:val="6A23A102"/>
    <w:rsid w:val="6A9ECD89"/>
    <w:rsid w:val="6B757E54"/>
    <w:rsid w:val="6B826E57"/>
    <w:rsid w:val="6C314A4D"/>
    <w:rsid w:val="6C7E7B85"/>
    <w:rsid w:val="6C97E318"/>
    <w:rsid w:val="6CFBE995"/>
    <w:rsid w:val="6D8772CC"/>
    <w:rsid w:val="6DF2C57B"/>
    <w:rsid w:val="6E54A957"/>
    <w:rsid w:val="6E58EA9F"/>
    <w:rsid w:val="6EB19070"/>
    <w:rsid w:val="6EFA9010"/>
    <w:rsid w:val="6FDFF9FF"/>
    <w:rsid w:val="7017A1A0"/>
    <w:rsid w:val="7021C53A"/>
    <w:rsid w:val="708293DA"/>
    <w:rsid w:val="708A2338"/>
    <w:rsid w:val="71017817"/>
    <w:rsid w:val="71ADDDD6"/>
    <w:rsid w:val="71DDE3D1"/>
    <w:rsid w:val="726031E2"/>
    <w:rsid w:val="72845469"/>
    <w:rsid w:val="72A408F1"/>
    <w:rsid w:val="72B41051"/>
    <w:rsid w:val="7356A9C9"/>
    <w:rsid w:val="73877898"/>
    <w:rsid w:val="73A1ED9D"/>
    <w:rsid w:val="74310ED1"/>
    <w:rsid w:val="744CE868"/>
    <w:rsid w:val="744F0A1A"/>
    <w:rsid w:val="746EA99A"/>
    <w:rsid w:val="747D9017"/>
    <w:rsid w:val="74C53B10"/>
    <w:rsid w:val="74E5DD13"/>
    <w:rsid w:val="7508CC0B"/>
    <w:rsid w:val="75403102"/>
    <w:rsid w:val="7540C284"/>
    <w:rsid w:val="7717C9E2"/>
    <w:rsid w:val="772DECBD"/>
    <w:rsid w:val="773D065C"/>
    <w:rsid w:val="77C25202"/>
    <w:rsid w:val="78231C80"/>
    <w:rsid w:val="788B8682"/>
    <w:rsid w:val="78B636E6"/>
    <w:rsid w:val="78DA1B27"/>
    <w:rsid w:val="78EC5FC6"/>
    <w:rsid w:val="792E6BBD"/>
    <w:rsid w:val="79B81D48"/>
    <w:rsid w:val="79C94E0C"/>
    <w:rsid w:val="7A09DCCC"/>
    <w:rsid w:val="7A10906C"/>
    <w:rsid w:val="7A1BB6BC"/>
    <w:rsid w:val="7A85AD33"/>
    <w:rsid w:val="7B80327B"/>
    <w:rsid w:val="7B8D372D"/>
    <w:rsid w:val="7B9D6594"/>
    <w:rsid w:val="7C0601E9"/>
    <w:rsid w:val="7C0D4D3B"/>
    <w:rsid w:val="7CFDC8B9"/>
    <w:rsid w:val="7D6F9FCE"/>
    <w:rsid w:val="7D860631"/>
    <w:rsid w:val="7D9A43F1"/>
    <w:rsid w:val="7DEBA0BF"/>
    <w:rsid w:val="7DFBCF5D"/>
    <w:rsid w:val="7EDBFBB3"/>
    <w:rsid w:val="7F0184AF"/>
    <w:rsid w:val="7F20345D"/>
    <w:rsid w:val="7F7276DD"/>
    <w:rsid w:val="7F7708CD"/>
    <w:rsid w:val="7FA3DC8A"/>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D1EDFFC9-0325-4B53-AE3A-CD2A4730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9"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9"/>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9"/>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2e3132a0-aaf2-4326-8928-c084593c093d"/>
    <ds:schemaRef ds:uri="6032ed8b-3e71-4b2f-ab7b-020545ac21c9"/>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672C65C0-7B71-4243-8CA4-5622C8FB9F67}"/>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89</Pages>
  <Words>34246</Words>
  <Characters>195206</Characters>
  <Application>Microsoft Office Word</Application>
  <DocSecurity>0</DocSecurity>
  <Lines>1626</Lines>
  <Paragraphs>457</Paragraphs>
  <ScaleCrop>false</ScaleCrop>
  <Company>National Grid</Company>
  <LinksUpToDate>false</LinksUpToDate>
  <CharactersWithSpaces>228995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Graham Lear [NESO]</cp:lastModifiedBy>
  <cp:revision>69</cp:revision>
  <cp:lastPrinted>2024-09-24T07:39:00Z</cp:lastPrinted>
  <dcterms:created xsi:type="dcterms:W3CDTF">2025-08-05T02:46:00Z</dcterms:created>
  <dcterms:modified xsi:type="dcterms:W3CDTF">2025-09-08T13:07:00Z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